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A28" w:rsidRDefault="00631E6E">
      <w:pPr>
        <w:jc w:val="center"/>
        <w:rPr>
          <w:rFonts w:ascii="宋体" w:hAnsi="宋体"/>
          <w:b/>
          <w:bCs/>
          <w:kern w:val="44"/>
          <w:sz w:val="32"/>
          <w:szCs w:val="32"/>
        </w:rPr>
      </w:pPr>
      <w:bookmarkStart w:id="0" w:name="OLE_LINK1"/>
      <w:r>
        <w:rPr>
          <w:rFonts w:ascii="宋体" w:hAnsi="宋体" w:hint="eastAsia"/>
          <w:b/>
          <w:bCs/>
          <w:kern w:val="44"/>
          <w:sz w:val="32"/>
          <w:szCs w:val="32"/>
        </w:rPr>
        <w:t>北京大学人民医院电子签章签名证书采购</w:t>
      </w:r>
      <w:r>
        <w:rPr>
          <w:rFonts w:ascii="宋体" w:hAnsi="宋体"/>
          <w:b/>
          <w:bCs/>
          <w:kern w:val="44"/>
          <w:sz w:val="32"/>
          <w:szCs w:val="32"/>
        </w:rPr>
        <w:t>项目</w:t>
      </w:r>
    </w:p>
    <w:p w:rsidR="00BE3A28" w:rsidRDefault="00631E6E">
      <w:pPr>
        <w:spacing w:line="360" w:lineRule="auto"/>
        <w:ind w:firstLineChars="895" w:firstLine="2875"/>
        <w:rPr>
          <w:rFonts w:ascii="宋体" w:hAnsi="宋体"/>
          <w:sz w:val="32"/>
          <w:szCs w:val="32"/>
        </w:rPr>
      </w:pPr>
      <w:r>
        <w:rPr>
          <w:rFonts w:ascii="宋体" w:hAnsi="宋体"/>
          <w:b/>
          <w:bCs/>
          <w:kern w:val="44"/>
          <w:sz w:val="32"/>
          <w:szCs w:val="32"/>
        </w:rPr>
        <w:t>采购文件</w:t>
      </w:r>
    </w:p>
    <w:p w:rsidR="00BE3A28" w:rsidRDefault="00631E6E">
      <w:pPr>
        <w:pStyle w:val="ab"/>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项目概述</w:t>
      </w:r>
    </w:p>
    <w:p w:rsidR="003D44B4" w:rsidRDefault="003D44B4" w:rsidP="003D44B4">
      <w:pPr>
        <w:spacing w:line="360" w:lineRule="auto"/>
        <w:ind w:firstLineChars="200" w:firstLine="420"/>
        <w:jc w:val="left"/>
        <w:rPr>
          <w:rFonts w:asciiTheme="minorEastAsia" w:hAnsiTheme="minorEastAsia" w:cs="仿宋"/>
          <w:szCs w:val="21"/>
        </w:rPr>
      </w:pPr>
      <w:r>
        <w:rPr>
          <w:rFonts w:asciiTheme="minorEastAsia" w:hAnsiTheme="minorEastAsia" w:cs="仿宋" w:hint="eastAsia"/>
          <w:szCs w:val="21"/>
        </w:rPr>
        <w:t>为实现我院无纸化的目标，并且保障院内电子病历系统、LIS系统等的业务信息安全，依据国家相关法律法规的</w:t>
      </w:r>
      <w:r>
        <w:rPr>
          <w:rFonts w:ascii="宋体" w:hAnsi="宋体" w:cs="宋体" w:hint="eastAsia"/>
          <w:szCs w:val="21"/>
        </w:rPr>
        <w:t>要求</w:t>
      </w:r>
      <w:r>
        <w:rPr>
          <w:rFonts w:asciiTheme="minorEastAsia" w:hAnsiTheme="minorEastAsia" w:cs="仿宋" w:hint="eastAsia"/>
          <w:szCs w:val="21"/>
        </w:rPr>
        <w:t>，建立全院统一的电子认证服务体系、业务应用安全支撑体系，保证电子病历的真实可信和合法有效性。</w:t>
      </w:r>
    </w:p>
    <w:p w:rsidR="00BE3A28" w:rsidRDefault="003D44B4" w:rsidP="003D44B4">
      <w:pPr>
        <w:spacing w:line="360" w:lineRule="auto"/>
        <w:ind w:firstLineChars="200" w:firstLine="420"/>
        <w:rPr>
          <w:highlight w:val="yellow"/>
        </w:rPr>
      </w:pPr>
      <w:r>
        <w:rPr>
          <w:rFonts w:asciiTheme="minorEastAsia" w:hAnsiTheme="minorEastAsia" w:cs="仿宋" w:hint="eastAsia"/>
          <w:szCs w:val="21"/>
        </w:rPr>
        <w:t>我院于2015年开始建设电子认证服务体系，</w:t>
      </w:r>
      <w:r>
        <w:rPr>
          <w:rFonts w:asciiTheme="minorEastAsia" w:hAnsiTheme="minorEastAsia" w:hint="eastAsia"/>
          <w:szCs w:val="21"/>
        </w:rPr>
        <w:t>在电子病历系统、LIS系统等信息系统中实现了医生基</w:t>
      </w:r>
      <w:r>
        <w:rPr>
          <w:rFonts w:asciiTheme="minorEastAsia" w:hAnsiTheme="minorEastAsia" w:cs="仿宋" w:hint="eastAsia"/>
          <w:szCs w:val="21"/>
        </w:rPr>
        <w:t>于PC端USBKey数字证书和手机端个人数字证书的身份认证和电子签名功能。本项目所提供的电子签章个人数字证书，是提供医院内部各类用户，包括医护人员、医院管理者等人员，保证其在网络中身份的真实性，并能够有效识别对方身份的真实性，以数字证书为核心的加密技术可以对网络上传输的信息进行加密和解密、数字签名和签名验证，确保网上传递信息的机密性、完整性。计划购买2000张证书。</w:t>
      </w:r>
      <w:r w:rsidR="00631E6E">
        <w:rPr>
          <w:rFonts w:asciiTheme="minorEastAsia" w:hAnsiTheme="minorEastAsia" w:cs="仿宋" w:hint="eastAsia"/>
          <w:szCs w:val="21"/>
        </w:rPr>
        <w:t>。</w:t>
      </w:r>
    </w:p>
    <w:p w:rsidR="00BE3A28" w:rsidRDefault="00631E6E">
      <w:pPr>
        <w:pStyle w:val="ab"/>
        <w:numPr>
          <w:ilvl w:val="0"/>
          <w:numId w:val="2"/>
        </w:numPr>
        <w:spacing w:line="360" w:lineRule="auto"/>
        <w:ind w:firstLineChars="0"/>
        <w:jc w:val="left"/>
        <w:rPr>
          <w:rFonts w:ascii="宋体" w:hAnsi="宋体"/>
          <w:b/>
          <w:szCs w:val="21"/>
          <w:highlight w:val="yellow"/>
        </w:rPr>
      </w:pPr>
      <w:bookmarkStart w:id="1" w:name="OLE_LINK3"/>
      <w:r>
        <w:rPr>
          <w:rFonts w:ascii="宋体" w:hAnsi="宋体" w:hint="eastAsia"/>
          <w:b/>
          <w:szCs w:val="21"/>
          <w:highlight w:val="yellow"/>
        </w:rPr>
        <w:t>项目预算</w:t>
      </w:r>
    </w:p>
    <w:p w:rsidR="00BE3A28" w:rsidRDefault="00631E6E">
      <w:pPr>
        <w:pStyle w:val="ab"/>
        <w:spacing w:line="360" w:lineRule="auto"/>
        <w:ind w:left="432" w:firstLineChars="0" w:firstLine="0"/>
        <w:rPr>
          <w:rFonts w:ascii="宋体" w:hAnsi="宋体"/>
          <w:szCs w:val="21"/>
          <w:highlight w:val="yellow"/>
        </w:rPr>
      </w:pPr>
      <w:r>
        <w:rPr>
          <w:rFonts w:ascii="宋体" w:hAnsi="宋体" w:hint="eastAsia"/>
          <w:szCs w:val="21"/>
          <w:highlight w:val="yellow"/>
        </w:rPr>
        <w:t>56000元</w:t>
      </w:r>
    </w:p>
    <w:p w:rsidR="00BE3A28" w:rsidRDefault="00631E6E">
      <w:pPr>
        <w:pStyle w:val="ab"/>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服务期</w:t>
      </w:r>
    </w:p>
    <w:p w:rsidR="00BE3A28" w:rsidRDefault="00631E6E">
      <w:pPr>
        <w:pStyle w:val="ab"/>
        <w:spacing w:line="360" w:lineRule="auto"/>
        <w:ind w:left="432" w:firstLineChars="0" w:firstLine="0"/>
        <w:rPr>
          <w:rFonts w:ascii="宋体" w:hAnsi="宋体"/>
          <w:szCs w:val="21"/>
          <w:highlight w:val="yellow"/>
        </w:rPr>
      </w:pPr>
      <w:r>
        <w:rPr>
          <w:rFonts w:asciiTheme="minorEastAsia" w:eastAsiaTheme="minorEastAsia" w:hAnsiTheme="minorEastAsia" w:cs="仿宋" w:hint="eastAsia"/>
          <w:szCs w:val="24"/>
        </w:rPr>
        <w:t>合同签订后2周完成实施</w:t>
      </w:r>
    </w:p>
    <w:p w:rsidR="00BE3A28" w:rsidRDefault="00631E6E">
      <w:pPr>
        <w:pStyle w:val="ab"/>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采购参数</w:t>
      </w:r>
    </w:p>
    <w:bookmarkEnd w:id="1"/>
    <w:p w:rsidR="00BE3A28" w:rsidRDefault="00631E6E">
      <w:pPr>
        <w:pStyle w:val="ab"/>
        <w:numPr>
          <w:ilvl w:val="0"/>
          <w:numId w:val="3"/>
        </w:numPr>
        <w:spacing w:before="120" w:line="360" w:lineRule="auto"/>
        <w:ind w:firstLineChars="0"/>
        <w:jc w:val="left"/>
        <w:rPr>
          <w:rFonts w:asciiTheme="minorEastAsia" w:hAnsiTheme="minorEastAsia" w:cs="宋体"/>
          <w:szCs w:val="21"/>
        </w:rPr>
      </w:pPr>
      <w:r>
        <w:rPr>
          <w:rFonts w:asciiTheme="minorEastAsia" w:hAnsiTheme="minorEastAsia" w:cs="宋体" w:hint="eastAsia"/>
          <w:szCs w:val="21"/>
        </w:rPr>
        <w:t>采购签名证书数量：2000张</w:t>
      </w:r>
    </w:p>
    <w:p w:rsidR="00BE3A28" w:rsidRDefault="00631E6E">
      <w:pPr>
        <w:pStyle w:val="ab"/>
        <w:numPr>
          <w:ilvl w:val="0"/>
          <w:numId w:val="3"/>
        </w:numPr>
        <w:spacing w:before="120" w:line="360" w:lineRule="auto"/>
        <w:ind w:firstLineChars="0"/>
        <w:jc w:val="left"/>
        <w:rPr>
          <w:rFonts w:asciiTheme="minorEastAsia" w:hAnsiTheme="minorEastAsia" w:cs="宋体"/>
          <w:szCs w:val="21"/>
        </w:rPr>
      </w:pPr>
      <w:r>
        <w:rPr>
          <w:rFonts w:asciiTheme="minorEastAsia" w:hAnsiTheme="minorEastAsia" w:cs="仿宋" w:hint="eastAsia"/>
          <w:b/>
          <w:bCs/>
          <w:kern w:val="44"/>
          <w:szCs w:val="21"/>
        </w:rPr>
        <w:t>售后服务和技术支持要求：</w:t>
      </w:r>
    </w:p>
    <w:p w:rsidR="00BE3A28" w:rsidRDefault="00631E6E">
      <w:pPr>
        <w:spacing w:before="120" w:line="360" w:lineRule="auto"/>
        <w:jc w:val="left"/>
        <w:rPr>
          <w:rFonts w:asciiTheme="minorEastAsia" w:hAnsiTheme="minorEastAsia" w:cs="宋体"/>
          <w:szCs w:val="21"/>
        </w:rPr>
      </w:pPr>
      <w:r>
        <w:rPr>
          <w:rFonts w:asciiTheme="minorEastAsia" w:hAnsiTheme="minorEastAsia" w:cs="宋体" w:hint="eastAsia"/>
          <w:szCs w:val="21"/>
        </w:rPr>
        <w:t>提供完善的售后服务和技术支持方案，包括但不限于以下内容：</w:t>
      </w:r>
    </w:p>
    <w:p w:rsidR="00BE3A28" w:rsidRDefault="00631E6E">
      <w:pPr>
        <w:numPr>
          <w:ilvl w:val="0"/>
          <w:numId w:val="4"/>
        </w:numPr>
        <w:spacing w:before="120" w:line="360" w:lineRule="auto"/>
        <w:ind w:left="2" w:firstLine="2"/>
        <w:jc w:val="left"/>
        <w:rPr>
          <w:rFonts w:asciiTheme="minorEastAsia" w:hAnsiTheme="minorEastAsia" w:cs="宋体"/>
          <w:szCs w:val="21"/>
        </w:rPr>
      </w:pPr>
      <w:r>
        <w:rPr>
          <w:rFonts w:asciiTheme="minorEastAsia" w:hAnsiTheme="minorEastAsia" w:cs="宋体" w:hint="eastAsia"/>
          <w:szCs w:val="21"/>
        </w:rPr>
        <w:t>售后服务体系：</w:t>
      </w:r>
      <w:r w:rsidR="004C0799">
        <w:rPr>
          <w:rFonts w:asciiTheme="minorEastAsia" w:hAnsiTheme="minorEastAsia" w:cs="宋体" w:hint="eastAsia"/>
          <w:szCs w:val="21"/>
        </w:rPr>
        <w:t>响应人</w:t>
      </w:r>
      <w:r>
        <w:rPr>
          <w:rFonts w:asciiTheme="minorEastAsia" w:hAnsiTheme="minorEastAsia" w:cs="宋体" w:hint="eastAsia"/>
          <w:szCs w:val="21"/>
        </w:rPr>
        <w:t>应当具有良好的服务理念和完善的售后服务体系，能够按照投标技术方案提供系统集成技术支持服务；</w:t>
      </w:r>
    </w:p>
    <w:p w:rsidR="00BE3A28" w:rsidRDefault="00631E6E">
      <w:pPr>
        <w:numPr>
          <w:ilvl w:val="0"/>
          <w:numId w:val="4"/>
        </w:numPr>
        <w:spacing w:before="120" w:line="360" w:lineRule="auto"/>
        <w:ind w:left="2" w:firstLine="2"/>
        <w:jc w:val="left"/>
        <w:rPr>
          <w:rFonts w:asciiTheme="minorEastAsia" w:hAnsiTheme="minorEastAsia" w:cs="宋体"/>
          <w:szCs w:val="21"/>
        </w:rPr>
      </w:pPr>
      <w:r>
        <w:rPr>
          <w:rFonts w:asciiTheme="minorEastAsia" w:hAnsiTheme="minorEastAsia" w:cs="宋体" w:hint="eastAsia"/>
          <w:szCs w:val="21"/>
        </w:rPr>
        <w:t>质保期：所投软、硬件产品质保期不低于一年，证书及证书介质除外，证书及证书介质质保期为一年，质保期内应用软件和硬件的升级、维护均免费；</w:t>
      </w:r>
    </w:p>
    <w:p w:rsidR="00BE3A28" w:rsidRDefault="00631E6E">
      <w:pPr>
        <w:numPr>
          <w:ilvl w:val="0"/>
          <w:numId w:val="4"/>
        </w:numPr>
        <w:spacing w:before="120" w:line="360" w:lineRule="auto"/>
        <w:ind w:left="2" w:firstLine="2"/>
        <w:jc w:val="left"/>
        <w:rPr>
          <w:rFonts w:asciiTheme="minorEastAsia" w:hAnsiTheme="minorEastAsia" w:cs="宋体"/>
          <w:szCs w:val="21"/>
        </w:rPr>
      </w:pPr>
      <w:r>
        <w:rPr>
          <w:rFonts w:asciiTheme="minorEastAsia" w:hAnsiTheme="minorEastAsia" w:cs="宋体" w:hint="eastAsia"/>
          <w:szCs w:val="21"/>
        </w:rPr>
        <w:t>运维支持：在系统建设、使用、运维等过程中遇到问题时，都能够得到</w:t>
      </w:r>
      <w:r w:rsidR="004C0799">
        <w:rPr>
          <w:rFonts w:asciiTheme="minorEastAsia" w:hAnsiTheme="minorEastAsia" w:cs="宋体" w:hint="eastAsia"/>
          <w:szCs w:val="21"/>
        </w:rPr>
        <w:t>响应人</w:t>
      </w:r>
      <w:r>
        <w:rPr>
          <w:rFonts w:asciiTheme="minorEastAsia" w:hAnsiTheme="minorEastAsia" w:cs="宋体" w:hint="eastAsia"/>
          <w:szCs w:val="21"/>
        </w:rPr>
        <w:t>相应的技术支持与帮助；</w:t>
      </w:r>
    </w:p>
    <w:p w:rsidR="00BE3A28" w:rsidRDefault="00631E6E">
      <w:pPr>
        <w:numPr>
          <w:ilvl w:val="0"/>
          <w:numId w:val="4"/>
        </w:numPr>
        <w:spacing w:before="120" w:line="360" w:lineRule="auto"/>
        <w:ind w:left="2" w:firstLine="2"/>
        <w:jc w:val="left"/>
        <w:rPr>
          <w:rFonts w:asciiTheme="minorEastAsia" w:hAnsiTheme="minorEastAsia" w:cs="宋体"/>
          <w:szCs w:val="21"/>
        </w:rPr>
      </w:pPr>
      <w:r>
        <w:rPr>
          <w:rFonts w:asciiTheme="minorEastAsia" w:hAnsiTheme="minorEastAsia" w:cs="宋体" w:hint="eastAsia"/>
          <w:szCs w:val="21"/>
        </w:rPr>
        <w:t>日常技术支持：提供7x24小时热线电话、远程网络、现场等技术支持服务，对于系统故障，要求提供快速响应机制，满足医院业务连续性要求。</w:t>
      </w:r>
    </w:p>
    <w:p w:rsidR="00BE3A28" w:rsidRDefault="00631E6E">
      <w:pPr>
        <w:pStyle w:val="ab"/>
        <w:numPr>
          <w:ilvl w:val="0"/>
          <w:numId w:val="3"/>
        </w:numPr>
        <w:spacing w:before="120" w:line="360" w:lineRule="auto"/>
        <w:ind w:firstLineChars="0"/>
        <w:jc w:val="left"/>
        <w:rPr>
          <w:rFonts w:asciiTheme="minorEastAsia" w:hAnsiTheme="minorEastAsia" w:cs="仿宋"/>
          <w:b/>
          <w:bCs/>
          <w:kern w:val="44"/>
          <w:sz w:val="24"/>
          <w:szCs w:val="24"/>
        </w:rPr>
      </w:pPr>
      <w:r>
        <w:rPr>
          <w:rFonts w:asciiTheme="minorEastAsia" w:hAnsiTheme="minorEastAsia" w:cs="仿宋" w:hint="eastAsia"/>
          <w:b/>
          <w:bCs/>
          <w:kern w:val="44"/>
          <w:sz w:val="24"/>
          <w:szCs w:val="24"/>
        </w:rPr>
        <w:lastRenderedPageBreak/>
        <w:t>产品技术规格要求：</w:t>
      </w:r>
    </w:p>
    <w:tbl>
      <w:tblPr>
        <w:tblW w:w="826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4A0"/>
      </w:tblPr>
      <w:tblGrid>
        <w:gridCol w:w="829"/>
        <w:gridCol w:w="7436"/>
      </w:tblGrid>
      <w:tr w:rsidR="00BE3A28">
        <w:trPr>
          <w:jc w:val="center"/>
        </w:trPr>
        <w:tc>
          <w:tcPr>
            <w:tcW w:w="829" w:type="dxa"/>
            <w:vAlign w:val="center"/>
          </w:tcPr>
          <w:p w:rsidR="00BE3A28" w:rsidRDefault="00631E6E">
            <w:pPr>
              <w:spacing w:line="360" w:lineRule="auto"/>
              <w:jc w:val="center"/>
              <w:rPr>
                <w:rFonts w:ascii="宋体" w:hAnsi="宋体" w:cs="宋体"/>
                <w:b/>
                <w:szCs w:val="21"/>
              </w:rPr>
            </w:pPr>
            <w:r>
              <w:rPr>
                <w:rFonts w:ascii="宋体" w:hAnsi="宋体" w:cs="宋体" w:hint="eastAsia"/>
                <w:b/>
                <w:szCs w:val="21"/>
              </w:rPr>
              <w:t>序号</w:t>
            </w:r>
          </w:p>
        </w:tc>
        <w:tc>
          <w:tcPr>
            <w:tcW w:w="7436" w:type="dxa"/>
          </w:tcPr>
          <w:p w:rsidR="00BE3A28" w:rsidRDefault="00631E6E">
            <w:pPr>
              <w:spacing w:line="360" w:lineRule="auto"/>
              <w:jc w:val="center"/>
              <w:rPr>
                <w:rFonts w:ascii="宋体" w:hAnsi="宋体" w:cs="宋体"/>
                <w:b/>
                <w:szCs w:val="21"/>
              </w:rPr>
            </w:pPr>
            <w:r>
              <w:rPr>
                <w:rFonts w:ascii="宋体" w:hAnsi="宋体" w:cs="宋体" w:hint="eastAsia"/>
                <w:b/>
                <w:szCs w:val="21"/>
              </w:rPr>
              <w:t>功能指标要求</w:t>
            </w:r>
          </w:p>
        </w:tc>
      </w:tr>
      <w:tr w:rsidR="00BE3A28">
        <w:trPr>
          <w:jc w:val="center"/>
        </w:trPr>
        <w:tc>
          <w:tcPr>
            <w:tcW w:w="829" w:type="dxa"/>
            <w:vAlign w:val="center"/>
          </w:tcPr>
          <w:p w:rsidR="00BE3A28" w:rsidRDefault="00631E6E">
            <w:pPr>
              <w:spacing w:line="360" w:lineRule="auto"/>
              <w:jc w:val="center"/>
              <w:rPr>
                <w:rFonts w:ascii="宋体" w:hAnsi="宋体" w:cs="宋体"/>
                <w:szCs w:val="21"/>
              </w:rPr>
            </w:pPr>
            <w:r>
              <w:rPr>
                <w:rFonts w:ascii="宋体" w:hAnsi="宋体" w:cs="宋体" w:hint="eastAsia"/>
                <w:szCs w:val="21"/>
              </w:rPr>
              <w:t>1</w:t>
            </w:r>
          </w:p>
        </w:tc>
        <w:tc>
          <w:tcPr>
            <w:tcW w:w="7436" w:type="dxa"/>
          </w:tcPr>
          <w:p w:rsidR="00BE3A28" w:rsidRDefault="00631E6E">
            <w:pPr>
              <w:spacing w:line="360" w:lineRule="auto"/>
              <w:jc w:val="left"/>
              <w:rPr>
                <w:rFonts w:ascii="宋体" w:hAnsi="宋体" w:cs="宋体"/>
                <w:szCs w:val="21"/>
              </w:rPr>
            </w:pPr>
            <w:r>
              <w:rPr>
                <w:rFonts w:ascii="宋体" w:hAnsi="宋体" w:cs="宋体" w:hint="eastAsia"/>
                <w:szCs w:val="21"/>
              </w:rPr>
              <w:t>标识个人用户网络身份</w:t>
            </w:r>
          </w:p>
        </w:tc>
      </w:tr>
      <w:tr w:rsidR="00BE3A28">
        <w:trPr>
          <w:jc w:val="center"/>
        </w:trPr>
        <w:tc>
          <w:tcPr>
            <w:tcW w:w="829" w:type="dxa"/>
            <w:vAlign w:val="center"/>
          </w:tcPr>
          <w:p w:rsidR="00BE3A28" w:rsidRDefault="00631E6E">
            <w:pPr>
              <w:spacing w:line="360" w:lineRule="auto"/>
              <w:jc w:val="center"/>
              <w:rPr>
                <w:rFonts w:ascii="宋体" w:hAnsi="宋体" w:cs="宋体"/>
                <w:szCs w:val="21"/>
              </w:rPr>
            </w:pPr>
            <w:r>
              <w:rPr>
                <w:rFonts w:ascii="宋体" w:hAnsi="宋体" w:cs="宋体"/>
                <w:szCs w:val="21"/>
              </w:rPr>
              <w:t>2</w:t>
            </w:r>
          </w:p>
        </w:tc>
        <w:tc>
          <w:tcPr>
            <w:tcW w:w="7436" w:type="dxa"/>
          </w:tcPr>
          <w:p w:rsidR="00BE3A28" w:rsidRDefault="00631E6E">
            <w:pPr>
              <w:spacing w:line="360" w:lineRule="auto"/>
              <w:jc w:val="left"/>
              <w:rPr>
                <w:rFonts w:ascii="宋体" w:hAnsi="宋体" w:cs="宋体"/>
                <w:szCs w:val="21"/>
              </w:rPr>
            </w:pPr>
            <w:r>
              <w:rPr>
                <w:rFonts w:ascii="宋体" w:hAnsi="宋体" w:cs="宋体" w:hint="eastAsia"/>
                <w:szCs w:val="21"/>
              </w:rPr>
              <w:t>支持国密算法</w:t>
            </w:r>
          </w:p>
        </w:tc>
      </w:tr>
      <w:tr w:rsidR="00BE3A28">
        <w:trPr>
          <w:jc w:val="center"/>
        </w:trPr>
        <w:tc>
          <w:tcPr>
            <w:tcW w:w="829" w:type="dxa"/>
            <w:vAlign w:val="center"/>
          </w:tcPr>
          <w:p w:rsidR="00BE3A28" w:rsidRDefault="00631E6E">
            <w:pPr>
              <w:spacing w:line="360" w:lineRule="auto"/>
              <w:jc w:val="center"/>
              <w:rPr>
                <w:rFonts w:ascii="宋体" w:hAnsi="宋体" w:cs="宋体"/>
                <w:szCs w:val="21"/>
              </w:rPr>
            </w:pPr>
            <w:r>
              <w:rPr>
                <w:rFonts w:ascii="宋体" w:hAnsi="宋体" w:cs="宋体" w:hint="eastAsia"/>
                <w:szCs w:val="21"/>
              </w:rPr>
              <w:t>3</w:t>
            </w:r>
          </w:p>
        </w:tc>
        <w:tc>
          <w:tcPr>
            <w:tcW w:w="7436" w:type="dxa"/>
          </w:tcPr>
          <w:p w:rsidR="00BE3A28" w:rsidRDefault="00631E6E">
            <w:pPr>
              <w:spacing w:line="360" w:lineRule="auto"/>
              <w:jc w:val="left"/>
              <w:rPr>
                <w:rFonts w:ascii="宋体" w:hAnsi="宋体" w:cs="宋体"/>
                <w:szCs w:val="21"/>
              </w:rPr>
            </w:pPr>
            <w:r>
              <w:rPr>
                <w:rFonts w:ascii="宋体" w:hAnsi="宋体" w:cs="宋体" w:hint="eastAsia"/>
                <w:szCs w:val="21"/>
              </w:rPr>
              <w:t>证书格式标准遵循x．509v3标准</w:t>
            </w:r>
          </w:p>
        </w:tc>
      </w:tr>
      <w:tr w:rsidR="00BE3A28">
        <w:trPr>
          <w:jc w:val="center"/>
        </w:trPr>
        <w:tc>
          <w:tcPr>
            <w:tcW w:w="829" w:type="dxa"/>
            <w:tcBorders>
              <w:bottom w:val="single" w:sz="4" w:space="0" w:color="auto"/>
            </w:tcBorders>
            <w:vAlign w:val="center"/>
          </w:tcPr>
          <w:p w:rsidR="00BE3A28" w:rsidRDefault="00631E6E">
            <w:pPr>
              <w:spacing w:line="360" w:lineRule="auto"/>
              <w:jc w:val="center"/>
              <w:rPr>
                <w:rFonts w:ascii="宋体" w:hAnsi="宋体" w:cs="宋体"/>
                <w:szCs w:val="21"/>
              </w:rPr>
            </w:pPr>
            <w:r>
              <w:rPr>
                <w:rFonts w:ascii="宋体" w:hAnsi="宋体" w:cs="宋体"/>
                <w:szCs w:val="21"/>
              </w:rPr>
              <w:t>4</w:t>
            </w:r>
          </w:p>
        </w:tc>
        <w:tc>
          <w:tcPr>
            <w:tcW w:w="7436" w:type="dxa"/>
            <w:tcBorders>
              <w:bottom w:val="single" w:sz="4" w:space="0" w:color="auto"/>
            </w:tcBorders>
          </w:tcPr>
          <w:p w:rsidR="00BE3A28" w:rsidRDefault="00631E6E">
            <w:pPr>
              <w:spacing w:line="360" w:lineRule="auto"/>
              <w:jc w:val="left"/>
              <w:rPr>
                <w:rFonts w:ascii="宋体" w:hAnsi="宋体" w:cs="宋体"/>
                <w:szCs w:val="21"/>
              </w:rPr>
            </w:pPr>
            <w:r>
              <w:rPr>
                <w:rFonts w:ascii="宋体" w:hAnsi="宋体" w:cs="宋体" w:hint="eastAsia"/>
                <w:szCs w:val="21"/>
              </w:rPr>
              <w:t>支持存放介质：智能USBKey</w:t>
            </w:r>
          </w:p>
        </w:tc>
      </w:tr>
      <w:tr w:rsidR="00BE3A28">
        <w:trPr>
          <w:trHeight w:val="511"/>
          <w:jc w:val="center"/>
        </w:trPr>
        <w:tc>
          <w:tcPr>
            <w:tcW w:w="829" w:type="dxa"/>
            <w:vAlign w:val="center"/>
          </w:tcPr>
          <w:p w:rsidR="00BE3A28" w:rsidRDefault="00631E6E">
            <w:pPr>
              <w:spacing w:line="360" w:lineRule="auto"/>
              <w:jc w:val="center"/>
              <w:rPr>
                <w:rFonts w:ascii="宋体" w:hAnsi="宋体" w:cs="宋体"/>
                <w:szCs w:val="21"/>
              </w:rPr>
            </w:pPr>
            <w:r>
              <w:rPr>
                <w:rFonts w:ascii="宋体" w:hAnsi="宋体" w:cs="宋体" w:hint="eastAsia"/>
                <w:szCs w:val="21"/>
              </w:rPr>
              <w:t>5</w:t>
            </w:r>
          </w:p>
        </w:tc>
        <w:tc>
          <w:tcPr>
            <w:tcW w:w="7436" w:type="dxa"/>
          </w:tcPr>
          <w:p w:rsidR="00BE3A28" w:rsidRDefault="00631E6E">
            <w:pPr>
              <w:spacing w:line="360" w:lineRule="auto"/>
              <w:jc w:val="left"/>
              <w:rPr>
                <w:rFonts w:ascii="宋体" w:hAnsi="宋体" w:cs="宋体"/>
                <w:szCs w:val="21"/>
              </w:rPr>
            </w:pPr>
            <w:r>
              <w:rPr>
                <w:rFonts w:ascii="宋体" w:hAnsi="宋体" w:cs="宋体" w:hint="eastAsia"/>
                <w:szCs w:val="21"/>
              </w:rPr>
              <w:t>支持自定义证书扩展域管理</w:t>
            </w:r>
          </w:p>
        </w:tc>
      </w:tr>
      <w:tr w:rsidR="00BE3A28">
        <w:trPr>
          <w:trHeight w:val="511"/>
          <w:jc w:val="center"/>
        </w:trPr>
        <w:tc>
          <w:tcPr>
            <w:tcW w:w="829" w:type="dxa"/>
            <w:vAlign w:val="center"/>
          </w:tcPr>
          <w:p w:rsidR="00BE3A28" w:rsidRDefault="00631E6E">
            <w:pPr>
              <w:spacing w:line="360" w:lineRule="auto"/>
              <w:jc w:val="center"/>
              <w:rPr>
                <w:rFonts w:ascii="宋体" w:hAnsi="宋体" w:cs="宋体"/>
                <w:szCs w:val="21"/>
              </w:rPr>
            </w:pPr>
            <w:r>
              <w:rPr>
                <w:rFonts w:ascii="宋体" w:hAnsi="宋体" w:cs="宋体" w:hint="eastAsia"/>
                <w:szCs w:val="21"/>
              </w:rPr>
              <w:t>6</w:t>
            </w:r>
          </w:p>
        </w:tc>
        <w:tc>
          <w:tcPr>
            <w:tcW w:w="7436" w:type="dxa"/>
          </w:tcPr>
          <w:p w:rsidR="00BE3A28" w:rsidRDefault="00631E6E">
            <w:pPr>
              <w:spacing w:line="360" w:lineRule="auto"/>
              <w:jc w:val="left"/>
              <w:rPr>
                <w:rFonts w:ascii="宋体" w:hAnsi="宋体" w:cs="宋体"/>
                <w:szCs w:val="21"/>
              </w:rPr>
            </w:pPr>
            <w:r>
              <w:rPr>
                <w:rFonts w:ascii="宋体" w:hAnsi="宋体" w:cs="宋体" w:hint="eastAsia"/>
                <w:szCs w:val="21"/>
              </w:rPr>
              <w:t>支持身份认证及数字签名功能</w:t>
            </w:r>
          </w:p>
        </w:tc>
      </w:tr>
      <w:tr w:rsidR="00BE3A28">
        <w:trPr>
          <w:trHeight w:val="511"/>
          <w:jc w:val="center"/>
        </w:trPr>
        <w:tc>
          <w:tcPr>
            <w:tcW w:w="829" w:type="dxa"/>
            <w:tcBorders>
              <w:bottom w:val="single" w:sz="4" w:space="0" w:color="auto"/>
            </w:tcBorders>
            <w:vAlign w:val="center"/>
          </w:tcPr>
          <w:p w:rsidR="00BE3A28" w:rsidRDefault="00631E6E">
            <w:pPr>
              <w:spacing w:line="360" w:lineRule="auto"/>
              <w:jc w:val="center"/>
              <w:rPr>
                <w:rFonts w:ascii="宋体" w:hAnsi="宋体" w:cs="宋体"/>
                <w:szCs w:val="21"/>
              </w:rPr>
            </w:pPr>
            <w:r>
              <w:rPr>
                <w:rFonts w:ascii="宋体" w:hAnsi="宋体" w:cs="宋体"/>
                <w:szCs w:val="21"/>
              </w:rPr>
              <w:t>#</w:t>
            </w:r>
            <w:r>
              <w:rPr>
                <w:rFonts w:ascii="宋体" w:hAnsi="宋体" w:cs="宋体" w:hint="eastAsia"/>
                <w:szCs w:val="21"/>
              </w:rPr>
              <w:t>7</w:t>
            </w:r>
          </w:p>
        </w:tc>
        <w:tc>
          <w:tcPr>
            <w:tcW w:w="7436" w:type="dxa"/>
            <w:tcBorders>
              <w:bottom w:val="single" w:sz="4" w:space="0" w:color="auto"/>
            </w:tcBorders>
          </w:tcPr>
          <w:p w:rsidR="00BE3A28" w:rsidRDefault="00631E6E">
            <w:pPr>
              <w:spacing w:line="360" w:lineRule="auto"/>
              <w:jc w:val="left"/>
              <w:rPr>
                <w:rFonts w:ascii="宋体" w:hAnsi="宋体" w:cs="宋体"/>
                <w:szCs w:val="21"/>
              </w:rPr>
            </w:pPr>
            <w:r>
              <w:rPr>
                <w:rFonts w:ascii="宋体" w:hAnsi="宋体" w:cs="宋体" w:hint="eastAsia"/>
                <w:szCs w:val="21"/>
              </w:rPr>
              <w:t>本项目中电子认证服务提供商符合《中华人民共和国电子签名法》、</w:t>
            </w:r>
            <w:r>
              <w:rPr>
                <w:rFonts w:ascii="宋体" w:hAnsi="宋体" w:cs="宋体"/>
                <w:szCs w:val="21"/>
              </w:rPr>
              <w:t>《电子认证服务管理办法》</w:t>
            </w:r>
            <w:r>
              <w:rPr>
                <w:rFonts w:ascii="宋体" w:hAnsi="宋体" w:cs="宋体" w:hint="eastAsia"/>
                <w:szCs w:val="21"/>
              </w:rPr>
              <w:t>等法规文件相关要求，具备电子认证服务许可证和电子认证服务使用密码许可证</w:t>
            </w:r>
          </w:p>
        </w:tc>
      </w:tr>
    </w:tbl>
    <w:p w:rsidR="00BE3A28" w:rsidRDefault="00631E6E">
      <w:pPr>
        <w:pStyle w:val="ab"/>
        <w:numPr>
          <w:ilvl w:val="0"/>
          <w:numId w:val="2"/>
        </w:numPr>
        <w:spacing w:line="360" w:lineRule="auto"/>
        <w:ind w:firstLineChars="0"/>
        <w:jc w:val="left"/>
        <w:rPr>
          <w:rFonts w:ascii="宋体" w:hAnsi="宋体"/>
          <w:b/>
          <w:szCs w:val="21"/>
        </w:rPr>
      </w:pPr>
      <w:r>
        <w:rPr>
          <w:rFonts w:ascii="宋体" w:hAnsi="宋体" w:hint="eastAsia"/>
          <w:b/>
          <w:szCs w:val="21"/>
        </w:rPr>
        <w:t>响应人资格要求：</w:t>
      </w:r>
    </w:p>
    <w:p w:rsidR="00BE3A28" w:rsidRDefault="00631E6E">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BE3A28" w:rsidRDefault="00631E6E">
      <w:pPr>
        <w:widowControl/>
        <w:spacing w:line="360" w:lineRule="auto"/>
        <w:jc w:val="left"/>
        <w:rPr>
          <w:rFonts w:ascii="宋体" w:hAnsi="宋体" w:cs="宋体"/>
          <w:color w:val="020001"/>
          <w:kern w:val="0"/>
          <w:szCs w:val="21"/>
        </w:rPr>
      </w:pPr>
      <w:r>
        <w:rPr>
          <w:rFonts w:ascii="宋体" w:hAnsi="宋体" w:hint="eastAsia"/>
          <w:szCs w:val="21"/>
        </w:rPr>
        <w:t>2.响应人必须具有履行合同及具备供货保障能力。</w:t>
      </w:r>
    </w:p>
    <w:p w:rsidR="00BE3A28" w:rsidRDefault="00631E6E">
      <w:pPr>
        <w:widowControl/>
        <w:spacing w:line="360" w:lineRule="auto"/>
        <w:jc w:val="left"/>
        <w:rPr>
          <w:rFonts w:ascii="宋体" w:hAnsi="宋体"/>
          <w:szCs w:val="21"/>
        </w:rPr>
      </w:pPr>
      <w:r>
        <w:rPr>
          <w:rFonts w:ascii="宋体" w:hAnsi="宋体" w:hint="eastAsia"/>
          <w:szCs w:val="21"/>
        </w:rPr>
        <w:t>3.响应人在参加本项采购活动的最近三年内，在经营活动中无严重违法记录。</w:t>
      </w:r>
    </w:p>
    <w:p w:rsidR="00BE3A28" w:rsidRDefault="00631E6E">
      <w:pPr>
        <w:widowControl/>
        <w:spacing w:line="360" w:lineRule="auto"/>
        <w:jc w:val="left"/>
        <w:rPr>
          <w:rFonts w:ascii="宋体" w:hAnsi="宋体" w:cs="宋体"/>
          <w:color w:val="020001"/>
          <w:kern w:val="0"/>
          <w:szCs w:val="21"/>
        </w:rPr>
      </w:pPr>
      <w:r>
        <w:rPr>
          <w:rFonts w:ascii="宋体" w:hAnsi="宋体" w:hint="eastAsia"/>
          <w:szCs w:val="21"/>
        </w:rPr>
        <w:t>4.响应人必须提供本项目用户所在地的售后服务。</w:t>
      </w:r>
    </w:p>
    <w:p w:rsidR="00BE3A28" w:rsidRDefault="00631E6E">
      <w:pPr>
        <w:widowControl/>
        <w:spacing w:line="360" w:lineRule="auto"/>
        <w:jc w:val="left"/>
        <w:rPr>
          <w:rFonts w:ascii="宋体" w:hAnsi="宋体"/>
          <w:szCs w:val="21"/>
        </w:rPr>
      </w:pPr>
      <w:r>
        <w:rPr>
          <w:rFonts w:ascii="宋体" w:hAnsi="宋体" w:hint="eastAsia"/>
          <w:kern w:val="0"/>
          <w:szCs w:val="21"/>
        </w:rPr>
        <w:t>5.法律、法规规定的其他条件</w:t>
      </w:r>
      <w:r>
        <w:rPr>
          <w:rFonts w:ascii="宋体" w:hAnsi="宋体" w:hint="eastAsia"/>
          <w:szCs w:val="21"/>
        </w:rPr>
        <w:t>。</w:t>
      </w:r>
    </w:p>
    <w:p w:rsidR="00BE3A28" w:rsidRDefault="00631E6E">
      <w:pPr>
        <w:pStyle w:val="ab"/>
        <w:numPr>
          <w:ilvl w:val="0"/>
          <w:numId w:val="2"/>
        </w:numPr>
        <w:spacing w:line="360" w:lineRule="auto"/>
        <w:ind w:firstLineChars="0"/>
        <w:jc w:val="left"/>
        <w:rPr>
          <w:rFonts w:ascii="宋体" w:hAnsi="宋体"/>
          <w:b/>
          <w:szCs w:val="21"/>
        </w:rPr>
      </w:pPr>
      <w:bookmarkStart w:id="2" w:name="OLE_LINK2"/>
      <w:r>
        <w:rPr>
          <w:rFonts w:ascii="宋体" w:hAnsi="宋体" w:hint="eastAsia"/>
          <w:b/>
          <w:szCs w:val="21"/>
        </w:rPr>
        <w:t>采购文件</w:t>
      </w:r>
      <w:bookmarkEnd w:id="2"/>
      <w:r>
        <w:rPr>
          <w:rFonts w:ascii="宋体" w:hAnsi="宋体" w:hint="eastAsia"/>
          <w:b/>
          <w:szCs w:val="21"/>
        </w:rPr>
        <w:t>编写：</w:t>
      </w:r>
    </w:p>
    <w:p w:rsidR="00BE3A28" w:rsidRDefault="00631E6E">
      <w:pPr>
        <w:widowControl/>
        <w:spacing w:line="360" w:lineRule="auto"/>
        <w:jc w:val="left"/>
        <w:rPr>
          <w:rFonts w:ascii="宋体" w:hAnsi="宋体"/>
          <w:bCs/>
          <w:szCs w:val="21"/>
        </w:rPr>
      </w:pPr>
      <w:r>
        <w:rPr>
          <w:rFonts w:ascii="宋体" w:hAnsi="宋体" w:hint="eastAsia"/>
          <w:bCs/>
          <w:szCs w:val="21"/>
        </w:rPr>
        <w:t>1</w:t>
      </w:r>
      <w:bookmarkStart w:id="3" w:name="OLE_LINK4"/>
      <w:r>
        <w:rPr>
          <w:rFonts w:ascii="宋体" w:hAnsi="宋体" w:hint="eastAsia"/>
          <w:bCs/>
          <w:szCs w:val="21"/>
        </w:rPr>
        <w:t>．采购文件</w:t>
      </w:r>
      <w:bookmarkEnd w:id="3"/>
      <w:r>
        <w:rPr>
          <w:rFonts w:ascii="宋体" w:hAnsi="宋体" w:hint="eastAsia"/>
          <w:bCs/>
          <w:szCs w:val="21"/>
        </w:rPr>
        <w:t>应以中文书写。</w:t>
      </w:r>
    </w:p>
    <w:p w:rsidR="00BE3A28" w:rsidRDefault="00631E6E">
      <w:pPr>
        <w:widowControl/>
        <w:spacing w:line="360" w:lineRule="auto"/>
        <w:jc w:val="left"/>
        <w:rPr>
          <w:rFonts w:ascii="宋体" w:hAnsi="宋体"/>
          <w:bCs/>
          <w:szCs w:val="21"/>
        </w:rPr>
      </w:pPr>
      <w:r>
        <w:rPr>
          <w:rFonts w:ascii="宋体" w:hAnsi="宋体" w:hint="eastAsia"/>
          <w:bCs/>
          <w:szCs w:val="21"/>
        </w:rPr>
        <w:t>2．</w:t>
      </w:r>
      <w:r>
        <w:rPr>
          <w:rFonts w:ascii="宋体" w:hAnsi="宋体" w:hint="eastAsia"/>
          <w:bCs/>
          <w:kern w:val="0"/>
          <w:szCs w:val="21"/>
        </w:rPr>
        <w:t>采购文件</w:t>
      </w:r>
      <w:r>
        <w:rPr>
          <w:rFonts w:ascii="宋体" w:hAnsi="宋体" w:hint="eastAsia"/>
          <w:bCs/>
          <w:szCs w:val="21"/>
        </w:rPr>
        <w:t>的组成：</w:t>
      </w:r>
    </w:p>
    <w:p w:rsidR="00BE3A28" w:rsidRDefault="00631E6E">
      <w:pPr>
        <w:widowControl/>
        <w:spacing w:line="360" w:lineRule="auto"/>
        <w:jc w:val="left"/>
        <w:rPr>
          <w:rFonts w:ascii="宋体" w:hAnsi="宋体"/>
          <w:bCs/>
          <w:szCs w:val="21"/>
        </w:rPr>
      </w:pPr>
      <w:r>
        <w:rPr>
          <w:rFonts w:ascii="宋体" w:hAnsi="宋体" w:hint="eastAsia"/>
          <w:bCs/>
          <w:szCs w:val="21"/>
        </w:rPr>
        <w:t>1）企业营业执照复印件（加盖公章）</w:t>
      </w:r>
    </w:p>
    <w:p w:rsidR="00BE3A28" w:rsidRDefault="00631E6E">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BE3A28" w:rsidRDefault="00631E6E">
      <w:pPr>
        <w:spacing w:line="360" w:lineRule="auto"/>
        <w:rPr>
          <w:rFonts w:ascii="宋体" w:hAnsi="宋体"/>
          <w:szCs w:val="21"/>
        </w:rPr>
      </w:pPr>
      <w:r>
        <w:rPr>
          <w:rFonts w:ascii="宋体" w:hAnsi="宋体"/>
          <w:szCs w:val="21"/>
        </w:rPr>
        <w:t>3</w:t>
      </w:r>
      <w:r>
        <w:rPr>
          <w:rFonts w:ascii="宋体" w:hAnsi="宋体" w:hint="eastAsia"/>
          <w:szCs w:val="21"/>
        </w:rPr>
        <w:t>）提供近三年内（2022年至今）类似服务项目业绩，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BE3A28" w:rsidRDefault="00631E6E">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8"/>
        <w:tblW w:w="4908" w:type="pct"/>
        <w:tblInd w:w="108" w:type="dxa"/>
        <w:tblLook w:val="04A0"/>
      </w:tblPr>
      <w:tblGrid>
        <w:gridCol w:w="710"/>
        <w:gridCol w:w="2551"/>
        <w:gridCol w:w="2267"/>
        <w:gridCol w:w="2837"/>
      </w:tblGrid>
      <w:tr w:rsidR="00BE3A28">
        <w:tc>
          <w:tcPr>
            <w:tcW w:w="424" w:type="pct"/>
            <w:vAlign w:val="center"/>
          </w:tcPr>
          <w:p w:rsidR="00BE3A28" w:rsidRDefault="00631E6E">
            <w:pPr>
              <w:widowControl/>
              <w:spacing w:line="360" w:lineRule="auto"/>
              <w:jc w:val="center"/>
              <w:rPr>
                <w:rFonts w:ascii="宋体" w:hAnsi="宋体"/>
                <w:bCs/>
                <w:kern w:val="0"/>
                <w:sz w:val="20"/>
                <w:szCs w:val="21"/>
              </w:rPr>
            </w:pPr>
            <w:r>
              <w:rPr>
                <w:rFonts w:ascii="宋体" w:hAnsi="宋体" w:hint="eastAsia"/>
                <w:bCs/>
                <w:kern w:val="0"/>
                <w:sz w:val="20"/>
                <w:szCs w:val="21"/>
              </w:rPr>
              <w:t>序号</w:t>
            </w:r>
          </w:p>
        </w:tc>
        <w:tc>
          <w:tcPr>
            <w:tcW w:w="1525" w:type="pct"/>
            <w:vAlign w:val="center"/>
          </w:tcPr>
          <w:p w:rsidR="00BE3A28" w:rsidRDefault="00631E6E">
            <w:pPr>
              <w:widowControl/>
              <w:spacing w:line="360" w:lineRule="auto"/>
              <w:jc w:val="center"/>
              <w:rPr>
                <w:rFonts w:ascii="宋体" w:hAnsi="宋体"/>
                <w:bCs/>
                <w:kern w:val="0"/>
                <w:sz w:val="20"/>
                <w:szCs w:val="21"/>
              </w:rPr>
            </w:pPr>
            <w:r>
              <w:rPr>
                <w:rFonts w:ascii="宋体" w:hAnsi="宋体" w:hint="eastAsia"/>
                <w:bCs/>
                <w:kern w:val="0"/>
                <w:sz w:val="20"/>
                <w:szCs w:val="21"/>
              </w:rPr>
              <w:t>合同名称</w:t>
            </w:r>
          </w:p>
        </w:tc>
        <w:tc>
          <w:tcPr>
            <w:tcW w:w="1355" w:type="pct"/>
            <w:vAlign w:val="center"/>
          </w:tcPr>
          <w:p w:rsidR="00BE3A28" w:rsidRDefault="00631E6E">
            <w:pPr>
              <w:widowControl/>
              <w:spacing w:line="360" w:lineRule="auto"/>
              <w:jc w:val="center"/>
              <w:rPr>
                <w:rFonts w:ascii="宋体" w:hAnsi="宋体"/>
                <w:bCs/>
                <w:kern w:val="0"/>
                <w:sz w:val="20"/>
                <w:szCs w:val="21"/>
              </w:rPr>
            </w:pPr>
            <w:r>
              <w:rPr>
                <w:rFonts w:ascii="宋体" w:hAnsi="宋体" w:hint="eastAsia"/>
                <w:bCs/>
                <w:kern w:val="0"/>
                <w:sz w:val="20"/>
                <w:szCs w:val="21"/>
              </w:rPr>
              <w:t>服务医院名称</w:t>
            </w:r>
          </w:p>
        </w:tc>
        <w:tc>
          <w:tcPr>
            <w:tcW w:w="1696" w:type="pct"/>
            <w:vAlign w:val="center"/>
          </w:tcPr>
          <w:p w:rsidR="00BE3A28" w:rsidRDefault="00631E6E">
            <w:pPr>
              <w:widowControl/>
              <w:spacing w:line="360" w:lineRule="auto"/>
              <w:jc w:val="center"/>
              <w:rPr>
                <w:rFonts w:ascii="宋体" w:hAnsi="宋体"/>
                <w:bCs/>
                <w:kern w:val="0"/>
                <w:sz w:val="20"/>
                <w:szCs w:val="21"/>
              </w:rPr>
            </w:pPr>
            <w:r>
              <w:rPr>
                <w:rFonts w:ascii="宋体" w:hAnsi="宋体" w:hint="eastAsia"/>
                <w:bCs/>
                <w:kern w:val="0"/>
                <w:sz w:val="20"/>
                <w:szCs w:val="21"/>
              </w:rPr>
              <w:t>服务期限</w:t>
            </w:r>
          </w:p>
        </w:tc>
      </w:tr>
      <w:tr w:rsidR="00BE3A28">
        <w:tc>
          <w:tcPr>
            <w:tcW w:w="424" w:type="pct"/>
            <w:vAlign w:val="center"/>
          </w:tcPr>
          <w:p w:rsidR="00BE3A28" w:rsidRDefault="00631E6E">
            <w:pPr>
              <w:widowControl/>
              <w:spacing w:line="360" w:lineRule="auto"/>
              <w:jc w:val="center"/>
              <w:rPr>
                <w:rFonts w:ascii="宋体" w:hAnsi="宋体"/>
                <w:bCs/>
                <w:kern w:val="0"/>
                <w:sz w:val="20"/>
                <w:szCs w:val="21"/>
              </w:rPr>
            </w:pPr>
            <w:r>
              <w:rPr>
                <w:rFonts w:ascii="宋体" w:hAnsi="宋体" w:hint="eastAsia"/>
                <w:bCs/>
                <w:kern w:val="0"/>
                <w:sz w:val="20"/>
                <w:szCs w:val="21"/>
              </w:rPr>
              <w:t>1</w:t>
            </w:r>
          </w:p>
        </w:tc>
        <w:tc>
          <w:tcPr>
            <w:tcW w:w="1525" w:type="pct"/>
            <w:vAlign w:val="center"/>
          </w:tcPr>
          <w:p w:rsidR="00BE3A28" w:rsidRDefault="00BE3A28">
            <w:pPr>
              <w:widowControl/>
              <w:spacing w:line="360" w:lineRule="auto"/>
              <w:jc w:val="center"/>
              <w:rPr>
                <w:rFonts w:ascii="宋体" w:hAnsi="宋体"/>
                <w:bCs/>
                <w:kern w:val="0"/>
                <w:sz w:val="20"/>
                <w:szCs w:val="21"/>
              </w:rPr>
            </w:pPr>
          </w:p>
        </w:tc>
        <w:tc>
          <w:tcPr>
            <w:tcW w:w="1355" w:type="pct"/>
            <w:vAlign w:val="center"/>
          </w:tcPr>
          <w:p w:rsidR="00BE3A28" w:rsidRDefault="00BE3A28">
            <w:pPr>
              <w:widowControl/>
              <w:spacing w:line="360" w:lineRule="auto"/>
              <w:jc w:val="center"/>
              <w:rPr>
                <w:rFonts w:ascii="宋体" w:hAnsi="宋体"/>
                <w:bCs/>
                <w:kern w:val="0"/>
                <w:sz w:val="20"/>
                <w:szCs w:val="21"/>
              </w:rPr>
            </w:pPr>
          </w:p>
        </w:tc>
        <w:tc>
          <w:tcPr>
            <w:tcW w:w="1696" w:type="pct"/>
            <w:vAlign w:val="center"/>
          </w:tcPr>
          <w:p w:rsidR="00BE3A28" w:rsidRDefault="00BE3A28">
            <w:pPr>
              <w:widowControl/>
              <w:spacing w:line="360" w:lineRule="auto"/>
              <w:jc w:val="center"/>
              <w:rPr>
                <w:rFonts w:ascii="宋体" w:hAnsi="宋体"/>
                <w:bCs/>
                <w:kern w:val="0"/>
                <w:sz w:val="20"/>
                <w:szCs w:val="21"/>
              </w:rPr>
            </w:pPr>
          </w:p>
        </w:tc>
      </w:tr>
      <w:tr w:rsidR="00BE3A28">
        <w:tc>
          <w:tcPr>
            <w:tcW w:w="424" w:type="pct"/>
            <w:vAlign w:val="center"/>
          </w:tcPr>
          <w:p w:rsidR="00BE3A28" w:rsidRDefault="00631E6E">
            <w:pPr>
              <w:widowControl/>
              <w:spacing w:line="360" w:lineRule="auto"/>
              <w:jc w:val="center"/>
              <w:rPr>
                <w:rFonts w:ascii="宋体" w:hAnsi="宋体"/>
                <w:bCs/>
                <w:kern w:val="0"/>
                <w:sz w:val="20"/>
                <w:szCs w:val="21"/>
              </w:rPr>
            </w:pPr>
            <w:r>
              <w:rPr>
                <w:rFonts w:ascii="宋体" w:hAnsi="宋体" w:hint="eastAsia"/>
                <w:bCs/>
                <w:kern w:val="0"/>
                <w:sz w:val="20"/>
                <w:szCs w:val="21"/>
              </w:rPr>
              <w:t>2</w:t>
            </w:r>
          </w:p>
        </w:tc>
        <w:tc>
          <w:tcPr>
            <w:tcW w:w="1525" w:type="pct"/>
            <w:vAlign w:val="center"/>
          </w:tcPr>
          <w:p w:rsidR="00BE3A28" w:rsidRDefault="00BE3A28">
            <w:pPr>
              <w:widowControl/>
              <w:spacing w:line="360" w:lineRule="auto"/>
              <w:jc w:val="center"/>
              <w:rPr>
                <w:rFonts w:ascii="宋体" w:hAnsi="宋体"/>
                <w:bCs/>
                <w:kern w:val="0"/>
                <w:sz w:val="20"/>
                <w:szCs w:val="21"/>
              </w:rPr>
            </w:pPr>
          </w:p>
        </w:tc>
        <w:tc>
          <w:tcPr>
            <w:tcW w:w="1355" w:type="pct"/>
            <w:vAlign w:val="center"/>
          </w:tcPr>
          <w:p w:rsidR="00BE3A28" w:rsidRDefault="00BE3A28">
            <w:pPr>
              <w:widowControl/>
              <w:spacing w:line="360" w:lineRule="auto"/>
              <w:jc w:val="center"/>
              <w:rPr>
                <w:rFonts w:ascii="宋体" w:hAnsi="宋体"/>
                <w:bCs/>
                <w:kern w:val="0"/>
                <w:sz w:val="20"/>
                <w:szCs w:val="21"/>
              </w:rPr>
            </w:pPr>
          </w:p>
        </w:tc>
        <w:tc>
          <w:tcPr>
            <w:tcW w:w="1696" w:type="pct"/>
            <w:vAlign w:val="center"/>
          </w:tcPr>
          <w:p w:rsidR="00BE3A28" w:rsidRDefault="00BE3A28">
            <w:pPr>
              <w:widowControl/>
              <w:spacing w:line="360" w:lineRule="auto"/>
              <w:jc w:val="center"/>
              <w:rPr>
                <w:rFonts w:ascii="宋体" w:hAnsi="宋体"/>
                <w:bCs/>
                <w:kern w:val="0"/>
                <w:sz w:val="20"/>
                <w:szCs w:val="21"/>
              </w:rPr>
            </w:pPr>
          </w:p>
        </w:tc>
      </w:tr>
      <w:tr w:rsidR="00BE3A28">
        <w:tc>
          <w:tcPr>
            <w:tcW w:w="424" w:type="pct"/>
            <w:vAlign w:val="center"/>
          </w:tcPr>
          <w:p w:rsidR="00BE3A28" w:rsidRDefault="00631E6E">
            <w:pPr>
              <w:widowControl/>
              <w:spacing w:line="360" w:lineRule="auto"/>
              <w:jc w:val="center"/>
              <w:rPr>
                <w:rFonts w:ascii="宋体" w:hAnsi="宋体"/>
                <w:bCs/>
                <w:kern w:val="0"/>
                <w:sz w:val="20"/>
                <w:szCs w:val="21"/>
              </w:rPr>
            </w:pPr>
            <w:r>
              <w:rPr>
                <w:rFonts w:ascii="宋体" w:hAnsi="宋体" w:hint="eastAsia"/>
                <w:bCs/>
                <w:kern w:val="0"/>
                <w:sz w:val="20"/>
                <w:szCs w:val="21"/>
              </w:rPr>
              <w:lastRenderedPageBreak/>
              <w:t>3</w:t>
            </w:r>
          </w:p>
        </w:tc>
        <w:tc>
          <w:tcPr>
            <w:tcW w:w="1525" w:type="pct"/>
            <w:vAlign w:val="center"/>
          </w:tcPr>
          <w:p w:rsidR="00BE3A28" w:rsidRDefault="00BE3A28">
            <w:pPr>
              <w:widowControl/>
              <w:spacing w:line="360" w:lineRule="auto"/>
              <w:jc w:val="center"/>
              <w:rPr>
                <w:rFonts w:ascii="宋体" w:hAnsi="宋体"/>
                <w:bCs/>
                <w:kern w:val="0"/>
                <w:sz w:val="20"/>
                <w:szCs w:val="21"/>
              </w:rPr>
            </w:pPr>
          </w:p>
        </w:tc>
        <w:tc>
          <w:tcPr>
            <w:tcW w:w="1355" w:type="pct"/>
            <w:vAlign w:val="center"/>
          </w:tcPr>
          <w:p w:rsidR="00BE3A28" w:rsidRDefault="00BE3A28">
            <w:pPr>
              <w:widowControl/>
              <w:spacing w:line="360" w:lineRule="auto"/>
              <w:jc w:val="center"/>
              <w:rPr>
                <w:rFonts w:ascii="宋体" w:hAnsi="宋体"/>
                <w:bCs/>
                <w:kern w:val="0"/>
                <w:sz w:val="20"/>
                <w:szCs w:val="21"/>
              </w:rPr>
            </w:pPr>
          </w:p>
        </w:tc>
        <w:tc>
          <w:tcPr>
            <w:tcW w:w="1696" w:type="pct"/>
            <w:vAlign w:val="center"/>
          </w:tcPr>
          <w:p w:rsidR="00BE3A28" w:rsidRDefault="00BE3A28">
            <w:pPr>
              <w:widowControl/>
              <w:spacing w:line="360" w:lineRule="auto"/>
              <w:jc w:val="center"/>
              <w:rPr>
                <w:rFonts w:ascii="宋体" w:hAnsi="宋体"/>
                <w:bCs/>
                <w:kern w:val="0"/>
                <w:sz w:val="20"/>
                <w:szCs w:val="21"/>
              </w:rPr>
            </w:pPr>
          </w:p>
        </w:tc>
      </w:tr>
      <w:tr w:rsidR="00BE3A28">
        <w:tc>
          <w:tcPr>
            <w:tcW w:w="424" w:type="pct"/>
            <w:vAlign w:val="center"/>
          </w:tcPr>
          <w:p w:rsidR="00BE3A28" w:rsidRDefault="00631E6E">
            <w:pPr>
              <w:widowControl/>
              <w:spacing w:line="360" w:lineRule="auto"/>
              <w:jc w:val="center"/>
              <w:rPr>
                <w:rFonts w:ascii="宋体" w:hAnsi="宋体"/>
                <w:bCs/>
                <w:kern w:val="0"/>
                <w:sz w:val="20"/>
                <w:szCs w:val="21"/>
              </w:rPr>
            </w:pPr>
            <w:r>
              <w:rPr>
                <w:rFonts w:ascii="宋体" w:hAnsi="宋体" w:hint="eastAsia"/>
                <w:bCs/>
                <w:kern w:val="0"/>
                <w:sz w:val="20"/>
                <w:szCs w:val="21"/>
              </w:rPr>
              <w:t>4</w:t>
            </w:r>
          </w:p>
        </w:tc>
        <w:tc>
          <w:tcPr>
            <w:tcW w:w="1525" w:type="pct"/>
            <w:vAlign w:val="center"/>
          </w:tcPr>
          <w:p w:rsidR="00BE3A28" w:rsidRDefault="00BE3A28">
            <w:pPr>
              <w:widowControl/>
              <w:spacing w:line="360" w:lineRule="auto"/>
              <w:jc w:val="center"/>
              <w:rPr>
                <w:rFonts w:ascii="宋体" w:hAnsi="宋体"/>
                <w:bCs/>
                <w:kern w:val="0"/>
                <w:sz w:val="20"/>
                <w:szCs w:val="21"/>
              </w:rPr>
            </w:pPr>
          </w:p>
        </w:tc>
        <w:tc>
          <w:tcPr>
            <w:tcW w:w="1355" w:type="pct"/>
            <w:vAlign w:val="center"/>
          </w:tcPr>
          <w:p w:rsidR="00BE3A28" w:rsidRDefault="00BE3A28">
            <w:pPr>
              <w:widowControl/>
              <w:spacing w:line="360" w:lineRule="auto"/>
              <w:jc w:val="center"/>
              <w:rPr>
                <w:rFonts w:ascii="宋体" w:hAnsi="宋体"/>
                <w:bCs/>
                <w:kern w:val="0"/>
                <w:sz w:val="20"/>
                <w:szCs w:val="21"/>
              </w:rPr>
            </w:pPr>
          </w:p>
        </w:tc>
        <w:tc>
          <w:tcPr>
            <w:tcW w:w="1696" w:type="pct"/>
            <w:vAlign w:val="center"/>
          </w:tcPr>
          <w:p w:rsidR="00BE3A28" w:rsidRDefault="00BE3A28">
            <w:pPr>
              <w:widowControl/>
              <w:spacing w:line="360" w:lineRule="auto"/>
              <w:jc w:val="center"/>
              <w:rPr>
                <w:rFonts w:ascii="宋体" w:hAnsi="宋体"/>
                <w:bCs/>
                <w:kern w:val="0"/>
                <w:sz w:val="20"/>
                <w:szCs w:val="21"/>
              </w:rPr>
            </w:pPr>
          </w:p>
        </w:tc>
      </w:tr>
      <w:tr w:rsidR="00BE3A28">
        <w:tc>
          <w:tcPr>
            <w:tcW w:w="424" w:type="pct"/>
            <w:vAlign w:val="center"/>
          </w:tcPr>
          <w:p w:rsidR="00BE3A28" w:rsidRDefault="00631E6E">
            <w:pPr>
              <w:widowControl/>
              <w:spacing w:line="360" w:lineRule="auto"/>
              <w:jc w:val="center"/>
              <w:rPr>
                <w:rFonts w:ascii="宋体" w:hAnsi="宋体"/>
                <w:bCs/>
                <w:kern w:val="0"/>
                <w:sz w:val="20"/>
                <w:szCs w:val="21"/>
              </w:rPr>
            </w:pPr>
            <w:r>
              <w:rPr>
                <w:rFonts w:ascii="宋体" w:hAnsi="宋体" w:hint="eastAsia"/>
                <w:bCs/>
                <w:kern w:val="0"/>
                <w:sz w:val="20"/>
                <w:szCs w:val="21"/>
              </w:rPr>
              <w:t>……</w:t>
            </w:r>
          </w:p>
        </w:tc>
        <w:tc>
          <w:tcPr>
            <w:tcW w:w="1525" w:type="pct"/>
            <w:vAlign w:val="center"/>
          </w:tcPr>
          <w:p w:rsidR="00BE3A28" w:rsidRDefault="00BE3A28">
            <w:pPr>
              <w:widowControl/>
              <w:spacing w:line="360" w:lineRule="auto"/>
              <w:jc w:val="center"/>
              <w:rPr>
                <w:rFonts w:ascii="宋体" w:hAnsi="宋体"/>
                <w:bCs/>
                <w:kern w:val="0"/>
                <w:sz w:val="20"/>
                <w:szCs w:val="21"/>
              </w:rPr>
            </w:pPr>
          </w:p>
        </w:tc>
        <w:tc>
          <w:tcPr>
            <w:tcW w:w="1355" w:type="pct"/>
            <w:vAlign w:val="center"/>
          </w:tcPr>
          <w:p w:rsidR="00BE3A28" w:rsidRDefault="00BE3A28">
            <w:pPr>
              <w:widowControl/>
              <w:spacing w:line="360" w:lineRule="auto"/>
              <w:jc w:val="center"/>
              <w:rPr>
                <w:rFonts w:ascii="宋体" w:hAnsi="宋体"/>
                <w:bCs/>
                <w:kern w:val="0"/>
                <w:sz w:val="20"/>
                <w:szCs w:val="21"/>
              </w:rPr>
            </w:pPr>
          </w:p>
        </w:tc>
        <w:tc>
          <w:tcPr>
            <w:tcW w:w="1696" w:type="pct"/>
            <w:vAlign w:val="center"/>
          </w:tcPr>
          <w:p w:rsidR="00BE3A28" w:rsidRDefault="00BE3A28">
            <w:pPr>
              <w:widowControl/>
              <w:spacing w:line="360" w:lineRule="auto"/>
              <w:jc w:val="center"/>
              <w:rPr>
                <w:rFonts w:ascii="宋体" w:hAnsi="宋体"/>
                <w:bCs/>
                <w:kern w:val="0"/>
                <w:sz w:val="20"/>
                <w:szCs w:val="21"/>
              </w:rPr>
            </w:pPr>
          </w:p>
        </w:tc>
      </w:tr>
    </w:tbl>
    <w:p w:rsidR="00BE3A28" w:rsidRDefault="00631E6E">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）响应人对本项目的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BE3A28" w:rsidRDefault="00631E6E">
      <w:pPr>
        <w:widowControl/>
        <w:spacing w:line="360" w:lineRule="auto"/>
        <w:jc w:val="left"/>
        <w:rPr>
          <w:rFonts w:ascii="宋体" w:hAnsi="宋体"/>
          <w:bCs/>
          <w:szCs w:val="21"/>
        </w:rPr>
      </w:pPr>
      <w:r>
        <w:rPr>
          <w:rFonts w:ascii="宋体" w:hAnsi="宋体"/>
          <w:bCs/>
          <w:szCs w:val="21"/>
        </w:rPr>
        <w:t>5</w:t>
      </w:r>
      <w:r>
        <w:rPr>
          <w:rFonts w:ascii="宋体" w:hAnsi="宋体" w:hint="eastAsia"/>
          <w:bCs/>
          <w:szCs w:val="21"/>
        </w:rPr>
        <w:t>）响应人</w:t>
      </w:r>
      <w:bookmarkStart w:id="4" w:name="OLE_LINK9"/>
      <w:bookmarkStart w:id="5" w:name="OLE_LINK5"/>
      <w:r>
        <w:rPr>
          <w:rFonts w:ascii="宋体" w:hAnsi="宋体" w:hint="eastAsia"/>
          <w:bCs/>
          <w:szCs w:val="21"/>
        </w:rPr>
        <w:t>采购</w:t>
      </w:r>
      <w:bookmarkEnd w:id="4"/>
      <w:r>
        <w:rPr>
          <w:rFonts w:ascii="宋体" w:hAnsi="宋体" w:hint="eastAsia"/>
          <w:bCs/>
          <w:szCs w:val="21"/>
        </w:rPr>
        <w:t>文件</w:t>
      </w:r>
      <w:bookmarkEnd w:id="5"/>
      <w:r>
        <w:rPr>
          <w:rFonts w:ascii="宋体" w:hAnsi="宋体" w:hint="eastAsia"/>
          <w:bCs/>
          <w:szCs w:val="21"/>
        </w:rPr>
        <w:t>中需响应采购文件中对各项服务的具体要求，</w:t>
      </w:r>
      <w:r>
        <w:rPr>
          <w:rFonts w:ascii="宋体" w:hAnsi="宋体"/>
          <w:bCs/>
          <w:szCs w:val="21"/>
        </w:rPr>
        <w:t>即服务响应表</w:t>
      </w:r>
      <w:r>
        <w:rPr>
          <w:rFonts w:ascii="宋体" w:hAnsi="宋体" w:hint="eastAsia"/>
          <w:bCs/>
          <w:szCs w:val="21"/>
        </w:rPr>
        <w:t>。</w:t>
      </w:r>
    </w:p>
    <w:p w:rsidR="00BE3A28" w:rsidRDefault="00631E6E">
      <w:pPr>
        <w:widowControl/>
        <w:spacing w:line="360" w:lineRule="auto"/>
        <w:jc w:val="left"/>
        <w:rPr>
          <w:rFonts w:ascii="宋体" w:hAnsi="宋体"/>
          <w:szCs w:val="21"/>
        </w:rPr>
      </w:pPr>
      <w:r>
        <w:rPr>
          <w:rFonts w:ascii="宋体" w:hAnsi="宋体"/>
          <w:szCs w:val="21"/>
        </w:rPr>
        <w:t>6</w:t>
      </w:r>
      <w:r>
        <w:rPr>
          <w:rFonts w:ascii="宋体" w:hAnsi="宋体" w:hint="eastAsia"/>
          <w:szCs w:val="21"/>
        </w:rPr>
        <w:t>）响应人公司信用查询证明（信用中国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Pr>
          <w:rFonts w:ascii="宋体" w:hAnsi="宋体" w:hint="eastAsia"/>
          <w:szCs w:val="21"/>
        </w:rPr>
        <w:t>个工作日</w:t>
      </w:r>
      <w:r>
        <w:rPr>
          <w:rFonts w:ascii="宋体" w:hAnsi="宋体"/>
          <w:szCs w:val="21"/>
        </w:rPr>
        <w:t>内查询</w:t>
      </w:r>
      <w:r>
        <w:rPr>
          <w:rFonts w:ascii="宋体" w:hAnsi="宋体" w:hint="eastAsia"/>
          <w:szCs w:val="21"/>
        </w:rPr>
        <w:t>）。</w:t>
      </w:r>
    </w:p>
    <w:p w:rsidR="00BE3A28" w:rsidRDefault="00631E6E">
      <w:pPr>
        <w:widowControl/>
        <w:spacing w:line="360" w:lineRule="auto"/>
        <w:jc w:val="left"/>
        <w:rPr>
          <w:rFonts w:ascii="宋体" w:hAnsi="宋体"/>
          <w:bCs/>
          <w:szCs w:val="21"/>
        </w:rPr>
      </w:pPr>
      <w:r>
        <w:rPr>
          <w:rFonts w:ascii="宋体" w:hAnsi="宋体" w:hint="eastAsia"/>
          <w:bCs/>
          <w:szCs w:val="21"/>
        </w:rPr>
        <w:t>7）报价单</w:t>
      </w:r>
    </w:p>
    <w:p w:rsidR="00BE3A28" w:rsidRDefault="00631E6E">
      <w:pPr>
        <w:widowControl/>
        <w:spacing w:line="360" w:lineRule="auto"/>
        <w:jc w:val="left"/>
        <w:rPr>
          <w:rFonts w:ascii="宋体" w:hAnsi="宋体"/>
          <w:szCs w:val="21"/>
        </w:rPr>
      </w:pPr>
      <w:r>
        <w:rPr>
          <w:rFonts w:ascii="宋体" w:hAnsi="宋体" w:hint="eastAsia"/>
          <w:szCs w:val="21"/>
        </w:rPr>
        <w:t>8）</w:t>
      </w:r>
      <w:bookmarkStart w:id="6" w:name="OLE_LINK6"/>
      <w:r>
        <w:rPr>
          <w:rFonts w:ascii="宋体" w:hAnsi="宋体" w:hint="eastAsia"/>
          <w:bCs/>
          <w:kern w:val="0"/>
          <w:szCs w:val="21"/>
        </w:rPr>
        <w:t>采购文件</w:t>
      </w:r>
      <w:bookmarkEnd w:id="6"/>
      <w:r>
        <w:rPr>
          <w:rFonts w:ascii="宋体" w:hAnsi="宋体"/>
          <w:szCs w:val="21"/>
        </w:rPr>
        <w:t>要求</w:t>
      </w:r>
    </w:p>
    <w:p w:rsidR="00BE3A28" w:rsidRDefault="00631E6E">
      <w:pPr>
        <w:widowControl/>
        <w:spacing w:line="360" w:lineRule="auto"/>
        <w:jc w:val="left"/>
        <w:rPr>
          <w:rFonts w:ascii="宋体" w:hAnsi="宋体"/>
          <w:szCs w:val="21"/>
        </w:rPr>
      </w:pPr>
      <w:r>
        <w:rPr>
          <w:rFonts w:ascii="宋体" w:hAnsi="宋体" w:hint="eastAsia"/>
          <w:szCs w:val="21"/>
        </w:rPr>
        <w:t>①</w:t>
      </w:r>
      <w:bookmarkStart w:id="7" w:name="OLE_LINK7"/>
      <w:r>
        <w:rPr>
          <w:rFonts w:ascii="宋体" w:hAnsi="宋体" w:hint="eastAsia"/>
          <w:bCs/>
          <w:kern w:val="0"/>
          <w:szCs w:val="21"/>
        </w:rPr>
        <w:t>采购文件</w:t>
      </w:r>
      <w:bookmarkEnd w:id="7"/>
      <w:r>
        <w:rPr>
          <w:rFonts w:ascii="宋体" w:hAnsi="宋体" w:hint="eastAsia"/>
          <w:szCs w:val="21"/>
        </w:rPr>
        <w:t>一式叁份（壹份正本贰份副本，</w:t>
      </w:r>
      <w:r>
        <w:rPr>
          <w:rFonts w:ascii="宋体" w:hAnsi="宋体" w:hint="eastAsia"/>
          <w:bCs/>
          <w:kern w:val="0"/>
          <w:szCs w:val="21"/>
        </w:rPr>
        <w:t>采购文件</w:t>
      </w:r>
      <w:r>
        <w:rPr>
          <w:rFonts w:ascii="宋体" w:hAnsi="宋体" w:hint="eastAsia"/>
          <w:szCs w:val="21"/>
        </w:rPr>
        <w:t>侧面加盖骑缝公章，正本与副本应分开包装，加贴封条，</w:t>
      </w:r>
      <w:r>
        <w:rPr>
          <w:rFonts w:ascii="宋体" w:hAnsi="宋体" w:hint="eastAsia"/>
          <w:bCs/>
          <w:kern w:val="0"/>
          <w:szCs w:val="21"/>
        </w:rPr>
        <w:t>采购文件</w:t>
      </w:r>
      <w:r>
        <w:rPr>
          <w:rFonts w:ascii="宋体" w:hAnsi="宋体" w:hint="eastAsia"/>
          <w:szCs w:val="21"/>
        </w:rPr>
        <w:t>封面分别注明正本、副本，并在封套的封口处加盖响应人单位公章）。</w:t>
      </w:r>
    </w:p>
    <w:p w:rsidR="00BE3A28" w:rsidRDefault="00631E6E">
      <w:pPr>
        <w:widowControl/>
        <w:spacing w:line="360" w:lineRule="auto"/>
        <w:jc w:val="left"/>
        <w:rPr>
          <w:rFonts w:ascii="宋体" w:hAnsi="宋体"/>
          <w:szCs w:val="21"/>
        </w:rPr>
      </w:pPr>
      <w:r>
        <w:rPr>
          <w:rFonts w:ascii="宋体" w:hAnsi="宋体" w:hint="eastAsia"/>
          <w:szCs w:val="21"/>
        </w:rPr>
        <w:t>②电子</w:t>
      </w:r>
      <w:r>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BE3A28" w:rsidRDefault="00631E6E">
      <w:pPr>
        <w:widowControl/>
        <w:spacing w:line="360" w:lineRule="auto"/>
        <w:jc w:val="left"/>
        <w:rPr>
          <w:rFonts w:ascii="宋体" w:hAnsi="宋体"/>
          <w:szCs w:val="21"/>
        </w:rPr>
      </w:pPr>
      <w:r>
        <w:rPr>
          <w:rFonts w:ascii="宋体" w:hAnsi="宋体" w:hint="eastAsia"/>
          <w:szCs w:val="21"/>
        </w:rPr>
        <w:t>③响应人于</w:t>
      </w:r>
      <w:r>
        <w:rPr>
          <w:rFonts w:ascii="宋体" w:hAnsi="宋体" w:hint="eastAsia"/>
          <w:bCs/>
          <w:kern w:val="0"/>
          <w:szCs w:val="21"/>
        </w:rPr>
        <w:t>采购</w:t>
      </w:r>
      <w:r>
        <w:rPr>
          <w:rFonts w:ascii="宋体" w:hAnsi="宋体" w:hint="eastAsia"/>
          <w:szCs w:val="21"/>
        </w:rPr>
        <w:t>文件目录前添加评分项目</w:t>
      </w:r>
      <w:r>
        <w:rPr>
          <w:rFonts w:ascii="宋体" w:hAnsi="宋体" w:hint="eastAsia"/>
          <w:b/>
          <w:bCs/>
          <w:color w:val="FF0000"/>
          <w:sz w:val="24"/>
          <w:szCs w:val="24"/>
        </w:rPr>
        <w:t>页码索引</w:t>
      </w:r>
      <w:r>
        <w:rPr>
          <w:rFonts w:ascii="宋体" w:hAnsi="宋体" w:hint="eastAsia"/>
          <w:szCs w:val="21"/>
        </w:rPr>
        <w:t>。</w:t>
      </w:r>
    </w:p>
    <w:p w:rsidR="00BE3A28" w:rsidRDefault="00631E6E">
      <w:pPr>
        <w:widowControl/>
        <w:spacing w:line="360" w:lineRule="auto"/>
        <w:jc w:val="left"/>
        <w:rPr>
          <w:rFonts w:ascii="宋体" w:hAnsi="宋体"/>
          <w:bCs/>
          <w:szCs w:val="21"/>
        </w:rPr>
      </w:pPr>
      <w:r>
        <w:rPr>
          <w:rFonts w:ascii="宋体" w:hAnsi="宋体" w:hint="eastAsia"/>
          <w:bCs/>
          <w:szCs w:val="21"/>
        </w:rPr>
        <w:t>3．下列情况之一者，</w:t>
      </w:r>
      <w:r>
        <w:rPr>
          <w:rFonts w:ascii="宋体" w:hAnsi="宋体" w:hint="eastAsia"/>
          <w:bCs/>
          <w:kern w:val="0"/>
          <w:szCs w:val="21"/>
        </w:rPr>
        <w:t>采购文件</w:t>
      </w:r>
      <w:r>
        <w:rPr>
          <w:rFonts w:ascii="宋体" w:hAnsi="宋体" w:hint="eastAsia"/>
          <w:bCs/>
          <w:szCs w:val="21"/>
        </w:rPr>
        <w:t>视为无效：</w:t>
      </w:r>
    </w:p>
    <w:p w:rsidR="00BE3A28" w:rsidRDefault="00631E6E">
      <w:pPr>
        <w:widowControl/>
        <w:spacing w:line="360" w:lineRule="auto"/>
        <w:jc w:val="left"/>
        <w:rPr>
          <w:rFonts w:ascii="宋体" w:hAnsi="宋体"/>
          <w:bCs/>
          <w:szCs w:val="21"/>
        </w:rPr>
      </w:pPr>
      <w:r>
        <w:rPr>
          <w:rFonts w:ascii="宋体" w:hAnsi="宋体" w:hint="eastAsia"/>
          <w:bCs/>
          <w:szCs w:val="21"/>
        </w:rPr>
        <w:t>1）响应价格高于预算价。</w:t>
      </w:r>
    </w:p>
    <w:p w:rsidR="00BE3A28" w:rsidRDefault="00631E6E">
      <w:pPr>
        <w:widowControl/>
        <w:spacing w:line="360" w:lineRule="auto"/>
        <w:jc w:val="left"/>
        <w:rPr>
          <w:rFonts w:ascii="宋体" w:hAnsi="宋体"/>
          <w:bCs/>
          <w:szCs w:val="21"/>
        </w:rPr>
      </w:pPr>
      <w:r>
        <w:rPr>
          <w:rFonts w:ascii="宋体" w:hAnsi="宋体" w:hint="eastAsia"/>
          <w:bCs/>
          <w:szCs w:val="21"/>
        </w:rPr>
        <w:t>2）</w:t>
      </w:r>
      <w:bookmarkStart w:id="8" w:name="OLE_LINK11"/>
      <w:bookmarkStart w:id="9" w:name="OLE_LINK10"/>
      <w:r>
        <w:rPr>
          <w:rFonts w:ascii="宋体" w:hAnsi="宋体" w:hint="eastAsia"/>
          <w:bCs/>
          <w:szCs w:val="21"/>
        </w:rPr>
        <w:t>采购文件</w:t>
      </w:r>
      <w:bookmarkEnd w:id="8"/>
      <w:bookmarkEnd w:id="9"/>
      <w:r>
        <w:rPr>
          <w:rFonts w:ascii="宋体" w:hAnsi="宋体" w:hint="eastAsia"/>
          <w:bCs/>
          <w:szCs w:val="21"/>
        </w:rPr>
        <w:t>未密封或逾期送达</w:t>
      </w:r>
      <w:bookmarkStart w:id="10" w:name="OLE_LINK15"/>
      <w:r>
        <w:rPr>
          <w:rFonts w:ascii="宋体" w:hAnsi="宋体" w:hint="eastAsia"/>
          <w:bCs/>
          <w:szCs w:val="21"/>
        </w:rPr>
        <w:t>。</w:t>
      </w:r>
      <w:bookmarkEnd w:id="10"/>
    </w:p>
    <w:p w:rsidR="00BE3A28" w:rsidRDefault="00631E6E">
      <w:pPr>
        <w:widowControl/>
        <w:spacing w:line="360" w:lineRule="auto"/>
        <w:jc w:val="left"/>
        <w:rPr>
          <w:rFonts w:ascii="宋体" w:hAnsi="宋体"/>
          <w:bCs/>
          <w:szCs w:val="21"/>
        </w:rPr>
      </w:pPr>
      <w:r>
        <w:rPr>
          <w:rFonts w:ascii="宋体" w:hAnsi="宋体" w:hint="eastAsia"/>
          <w:bCs/>
          <w:szCs w:val="21"/>
        </w:rPr>
        <w:t>3）</w:t>
      </w:r>
      <w:r>
        <w:rPr>
          <w:rFonts w:ascii="宋体" w:hAnsi="宋体" w:hint="eastAsia"/>
          <w:bCs/>
          <w:kern w:val="0"/>
          <w:szCs w:val="21"/>
        </w:rPr>
        <w:t>采购文件</w:t>
      </w:r>
      <w:r>
        <w:rPr>
          <w:rFonts w:ascii="宋体" w:hAnsi="宋体" w:hint="eastAsia"/>
          <w:bCs/>
          <w:szCs w:val="21"/>
        </w:rPr>
        <w:t>未按规定加盖本单位公章。</w:t>
      </w:r>
    </w:p>
    <w:p w:rsidR="00BE3A28" w:rsidRDefault="00631E6E">
      <w:pPr>
        <w:widowControl/>
        <w:spacing w:line="360" w:lineRule="auto"/>
        <w:jc w:val="left"/>
        <w:rPr>
          <w:rFonts w:ascii="宋体" w:hAnsi="宋体"/>
          <w:bCs/>
          <w:szCs w:val="21"/>
        </w:rPr>
      </w:pPr>
      <w:r>
        <w:rPr>
          <w:rFonts w:ascii="宋体" w:hAnsi="宋体" w:hint="eastAsia"/>
          <w:bCs/>
          <w:szCs w:val="21"/>
        </w:rPr>
        <w:t>4）法人代表未在法定代表人证明书上签字或盖章；法人代表、受委托人未在授权委托书上签字、盖章。</w:t>
      </w:r>
    </w:p>
    <w:p w:rsidR="00BE3A28" w:rsidRDefault="00631E6E">
      <w:pPr>
        <w:widowControl/>
        <w:spacing w:line="360" w:lineRule="auto"/>
        <w:jc w:val="left"/>
        <w:rPr>
          <w:rFonts w:ascii="宋体" w:hAnsi="宋体"/>
          <w:bCs/>
          <w:szCs w:val="21"/>
        </w:rPr>
      </w:pPr>
      <w:r>
        <w:rPr>
          <w:rFonts w:ascii="宋体" w:hAnsi="宋体" w:hint="eastAsia"/>
          <w:bCs/>
          <w:szCs w:val="21"/>
        </w:rPr>
        <w:t>5）对</w:t>
      </w:r>
      <w:r>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BE3A28" w:rsidRDefault="00631E6E">
      <w:pPr>
        <w:widowControl/>
        <w:spacing w:line="360" w:lineRule="auto"/>
        <w:jc w:val="left"/>
        <w:rPr>
          <w:rFonts w:ascii="宋体" w:hAnsi="宋体"/>
          <w:bCs/>
          <w:szCs w:val="21"/>
        </w:rPr>
      </w:pPr>
      <w:r>
        <w:rPr>
          <w:rFonts w:ascii="宋体" w:hAnsi="宋体" w:hint="eastAsia"/>
          <w:bCs/>
          <w:szCs w:val="21"/>
        </w:rPr>
        <w:t>6）未按采购文件要求制作</w:t>
      </w:r>
      <w:bookmarkStart w:id="11" w:name="OLE_LINK16"/>
      <w:bookmarkStart w:id="12" w:name="OLE_LINK17"/>
      <w:r>
        <w:rPr>
          <w:rFonts w:ascii="宋体" w:hAnsi="宋体" w:hint="eastAsia"/>
          <w:bCs/>
          <w:szCs w:val="21"/>
        </w:rPr>
        <w:t>响应文件</w:t>
      </w:r>
      <w:bookmarkEnd w:id="11"/>
      <w:bookmarkEnd w:id="12"/>
      <w:r>
        <w:rPr>
          <w:rFonts w:ascii="宋体" w:hAnsi="宋体" w:hint="eastAsia"/>
          <w:bCs/>
          <w:szCs w:val="21"/>
        </w:rPr>
        <w:t>。</w:t>
      </w:r>
    </w:p>
    <w:p w:rsidR="00BE3A28" w:rsidRDefault="00631E6E">
      <w:pPr>
        <w:widowControl/>
        <w:spacing w:line="360" w:lineRule="auto"/>
        <w:jc w:val="left"/>
        <w:rPr>
          <w:rFonts w:ascii="宋体" w:hAnsi="宋体"/>
          <w:szCs w:val="21"/>
        </w:rPr>
      </w:pPr>
      <w:r>
        <w:rPr>
          <w:rFonts w:ascii="宋体" w:hAnsi="宋体" w:hint="eastAsia"/>
          <w:bCs/>
          <w:szCs w:val="21"/>
        </w:rPr>
        <w:t>7）</w:t>
      </w:r>
      <w:r>
        <w:rPr>
          <w:rFonts w:ascii="宋体" w:hAnsi="宋体" w:hint="eastAsia"/>
          <w:bCs/>
          <w:kern w:val="0"/>
          <w:szCs w:val="21"/>
        </w:rPr>
        <w:t>响应文件</w:t>
      </w:r>
      <w:r>
        <w:rPr>
          <w:rFonts w:ascii="宋体" w:hAnsi="宋体" w:hint="eastAsia"/>
          <w:bCs/>
          <w:szCs w:val="21"/>
        </w:rPr>
        <w:t>字迹模糊或内容自相矛盾。</w:t>
      </w:r>
    </w:p>
    <w:p w:rsidR="00BE3A28" w:rsidRDefault="00631E6E">
      <w:pPr>
        <w:pStyle w:val="ab"/>
        <w:numPr>
          <w:ilvl w:val="0"/>
          <w:numId w:val="2"/>
        </w:numPr>
        <w:spacing w:line="360" w:lineRule="auto"/>
        <w:ind w:firstLineChars="0"/>
        <w:jc w:val="left"/>
        <w:rPr>
          <w:rFonts w:ascii="宋体" w:hAnsi="宋体"/>
          <w:b/>
          <w:szCs w:val="21"/>
        </w:rPr>
      </w:pPr>
      <w:r>
        <w:rPr>
          <w:rFonts w:ascii="宋体" w:hAnsi="宋体" w:hint="eastAsia"/>
          <w:b/>
          <w:szCs w:val="21"/>
        </w:rPr>
        <w:t>递交</w:t>
      </w:r>
      <w:bookmarkStart w:id="13" w:name="OLE_LINK18"/>
      <w:r>
        <w:rPr>
          <w:rFonts w:ascii="宋体" w:hAnsi="宋体" w:hint="eastAsia"/>
          <w:b/>
          <w:szCs w:val="21"/>
        </w:rPr>
        <w:t>响应</w:t>
      </w:r>
      <w:bookmarkEnd w:id="13"/>
      <w:r>
        <w:rPr>
          <w:rFonts w:ascii="宋体" w:hAnsi="宋体" w:hint="eastAsia"/>
          <w:b/>
          <w:szCs w:val="21"/>
        </w:rPr>
        <w:t>文件时间、递交截止时间、开标时间及地点：</w:t>
      </w:r>
    </w:p>
    <w:p w:rsidR="00BE3A28" w:rsidRDefault="00631E6E">
      <w:pPr>
        <w:widowControl/>
        <w:spacing w:line="360" w:lineRule="auto"/>
        <w:jc w:val="left"/>
        <w:rPr>
          <w:rFonts w:ascii="宋体" w:hAnsi="宋体"/>
          <w:szCs w:val="21"/>
        </w:rPr>
      </w:pPr>
      <w:r>
        <w:rPr>
          <w:rFonts w:ascii="宋体" w:hAnsi="宋体" w:hint="eastAsia"/>
          <w:szCs w:val="21"/>
        </w:rPr>
        <w:t>1. 递交响应文件时间地点：2025年</w:t>
      </w:r>
      <w:r w:rsidR="0058743A">
        <w:rPr>
          <w:rFonts w:ascii="宋体" w:hAnsi="宋体" w:hint="eastAsia"/>
          <w:szCs w:val="21"/>
        </w:rPr>
        <w:t>11</w:t>
      </w:r>
      <w:r>
        <w:rPr>
          <w:rFonts w:ascii="宋体" w:hAnsi="宋体" w:hint="eastAsia"/>
          <w:szCs w:val="21"/>
        </w:rPr>
        <w:t>月</w:t>
      </w:r>
      <w:r w:rsidR="0058743A">
        <w:rPr>
          <w:rFonts w:ascii="宋体" w:hAnsi="宋体" w:hint="eastAsia"/>
          <w:szCs w:val="21"/>
        </w:rPr>
        <w:t>26</w:t>
      </w:r>
      <w:r>
        <w:rPr>
          <w:rFonts w:ascii="宋体" w:hAnsi="宋体" w:hint="eastAsia"/>
          <w:szCs w:val="21"/>
        </w:rPr>
        <w:t>日8:30（北京时间），中仪大厦10层</w:t>
      </w:r>
      <w:r w:rsidR="004B70B2">
        <w:rPr>
          <w:rFonts w:ascii="宋体" w:hAnsi="宋体" w:hint="eastAsia"/>
          <w:szCs w:val="21"/>
        </w:rPr>
        <w:t>1011</w:t>
      </w:r>
      <w:r>
        <w:rPr>
          <w:rFonts w:ascii="宋体" w:hAnsi="宋体" w:hint="eastAsia"/>
          <w:szCs w:val="21"/>
        </w:rPr>
        <w:t>会议室，递交文件截止时间：2025年</w:t>
      </w:r>
      <w:r w:rsidR="0058743A">
        <w:rPr>
          <w:rFonts w:ascii="宋体" w:hAnsi="宋体" w:hint="eastAsia"/>
          <w:szCs w:val="21"/>
        </w:rPr>
        <w:t>11</w:t>
      </w:r>
      <w:r>
        <w:rPr>
          <w:rFonts w:ascii="宋体" w:hAnsi="宋体" w:hint="eastAsia"/>
          <w:szCs w:val="21"/>
        </w:rPr>
        <w:t>月</w:t>
      </w:r>
      <w:r w:rsidR="0058743A">
        <w:rPr>
          <w:rFonts w:ascii="宋体" w:hAnsi="宋体" w:hint="eastAsia"/>
          <w:szCs w:val="21"/>
        </w:rPr>
        <w:t>26</w:t>
      </w:r>
      <w:r>
        <w:rPr>
          <w:rFonts w:ascii="宋体" w:hAnsi="宋体" w:hint="eastAsia"/>
          <w:szCs w:val="21"/>
        </w:rPr>
        <w:t>日 9:00逾期送达或未密封的响应文件恕不接受。</w:t>
      </w:r>
    </w:p>
    <w:p w:rsidR="00BE3A28" w:rsidRDefault="00631E6E">
      <w:pPr>
        <w:widowControl/>
        <w:spacing w:line="360" w:lineRule="auto"/>
        <w:jc w:val="left"/>
        <w:rPr>
          <w:ins w:id="14" w:author="式 兩儀" w:date="2025-03-17T09:23:00Z"/>
          <w:rFonts w:ascii="宋体" w:hAnsi="宋体"/>
          <w:szCs w:val="21"/>
        </w:rPr>
      </w:pPr>
      <w:r>
        <w:rPr>
          <w:rFonts w:ascii="宋体" w:hAnsi="宋体" w:hint="eastAsia"/>
          <w:szCs w:val="21"/>
        </w:rPr>
        <w:t>2.联系人：鞠老师 88317043</w:t>
      </w:r>
    </w:p>
    <w:p w:rsidR="00BE3A28" w:rsidRDefault="00631E6E">
      <w:pPr>
        <w:widowControl/>
        <w:spacing w:line="360" w:lineRule="auto"/>
        <w:jc w:val="left"/>
        <w:rPr>
          <w:rFonts w:ascii="宋体" w:hAnsi="宋体"/>
          <w:szCs w:val="21"/>
        </w:rPr>
      </w:pPr>
      <w:r>
        <w:rPr>
          <w:rFonts w:ascii="宋体" w:hAnsi="宋体" w:hint="eastAsia"/>
          <w:szCs w:val="21"/>
        </w:rPr>
        <w:t>3.凡对本次采购提出询问及质疑，请与鞠老师联系。</w:t>
      </w:r>
    </w:p>
    <w:p w:rsidR="00BE3A28" w:rsidRDefault="00631E6E">
      <w:pPr>
        <w:widowControl/>
        <w:spacing w:line="360" w:lineRule="auto"/>
        <w:jc w:val="left"/>
        <w:rPr>
          <w:rFonts w:ascii="宋体" w:hAnsi="宋体"/>
          <w:szCs w:val="21"/>
        </w:rPr>
      </w:pPr>
      <w:r>
        <w:rPr>
          <w:rFonts w:ascii="宋体" w:hAnsi="宋体" w:hint="eastAsia"/>
          <w:szCs w:val="21"/>
        </w:rPr>
        <w:t>（1）</w:t>
      </w:r>
      <w:r>
        <w:rPr>
          <w:rFonts w:ascii="宋体" w:hAnsi="宋体" w:hint="eastAsia"/>
          <w:szCs w:val="21"/>
        </w:rPr>
        <w:tab/>
        <w:t>对院内采购文件的质疑</w:t>
      </w:r>
    </w:p>
    <w:p w:rsidR="00BE3A28" w:rsidRDefault="00631E6E">
      <w:pPr>
        <w:widowControl/>
        <w:spacing w:line="360" w:lineRule="auto"/>
        <w:jc w:val="left"/>
        <w:rPr>
          <w:rFonts w:ascii="宋体" w:hAnsi="宋体"/>
          <w:szCs w:val="21"/>
        </w:rPr>
      </w:pPr>
      <w:r>
        <w:rPr>
          <w:rFonts w:ascii="宋体" w:hAnsi="宋体" w:hint="eastAsia"/>
          <w:szCs w:val="21"/>
        </w:rPr>
        <w:lastRenderedPageBreak/>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BE3A28" w:rsidRDefault="00631E6E">
      <w:pPr>
        <w:widowControl/>
        <w:spacing w:line="360" w:lineRule="auto"/>
        <w:jc w:val="left"/>
        <w:rPr>
          <w:rFonts w:ascii="宋体" w:hAnsi="宋体"/>
          <w:szCs w:val="21"/>
        </w:rPr>
      </w:pPr>
      <w:r>
        <w:rPr>
          <w:rFonts w:ascii="宋体" w:hAnsi="宋体" w:hint="eastAsia"/>
          <w:szCs w:val="21"/>
        </w:rPr>
        <w:t>（2）</w:t>
      </w:r>
      <w:r>
        <w:rPr>
          <w:rFonts w:ascii="宋体" w:hAnsi="宋体" w:hint="eastAsia"/>
          <w:szCs w:val="21"/>
        </w:rPr>
        <w:tab/>
        <w:t>对中标结果的质疑</w:t>
      </w:r>
    </w:p>
    <w:p w:rsidR="00BE3A28" w:rsidRDefault="00631E6E">
      <w:pPr>
        <w:widowControl/>
        <w:spacing w:line="360" w:lineRule="auto"/>
        <w:jc w:val="left"/>
        <w:rPr>
          <w:rFonts w:ascii="宋体" w:hAnsi="宋体"/>
          <w:szCs w:val="21"/>
        </w:rPr>
      </w:pPr>
      <w:r>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BE3A28" w:rsidRDefault="00631E6E">
      <w:pPr>
        <w:pStyle w:val="ab"/>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2249"/>
        <w:gridCol w:w="4961"/>
        <w:gridCol w:w="1011"/>
      </w:tblGrid>
      <w:tr w:rsidR="00BE3A28">
        <w:trPr>
          <w:trHeight w:val="353"/>
        </w:trPr>
        <w:tc>
          <w:tcPr>
            <w:tcW w:w="710" w:type="dxa"/>
          </w:tcPr>
          <w:p w:rsidR="00BE3A28" w:rsidRDefault="00631E6E">
            <w:pPr>
              <w:spacing w:line="360" w:lineRule="auto"/>
              <w:ind w:left="52"/>
              <w:rPr>
                <w:kern w:val="0"/>
              </w:rPr>
            </w:pPr>
            <w:r>
              <w:rPr>
                <w:kern w:val="0"/>
              </w:rPr>
              <w:t>序号</w:t>
            </w:r>
          </w:p>
        </w:tc>
        <w:tc>
          <w:tcPr>
            <w:tcW w:w="709" w:type="dxa"/>
          </w:tcPr>
          <w:p w:rsidR="00BE3A28" w:rsidRDefault="00631E6E">
            <w:pPr>
              <w:spacing w:line="360" w:lineRule="auto"/>
              <w:ind w:left="38"/>
              <w:rPr>
                <w:kern w:val="0"/>
              </w:rPr>
            </w:pPr>
            <w:r>
              <w:rPr>
                <w:kern w:val="0"/>
              </w:rPr>
              <w:t>分值</w:t>
            </w:r>
          </w:p>
        </w:tc>
        <w:tc>
          <w:tcPr>
            <w:tcW w:w="2249" w:type="dxa"/>
          </w:tcPr>
          <w:p w:rsidR="00BE3A28" w:rsidRDefault="00631E6E">
            <w:pPr>
              <w:spacing w:line="360" w:lineRule="auto"/>
              <w:ind w:right="106"/>
              <w:jc w:val="center"/>
              <w:rPr>
                <w:kern w:val="0"/>
              </w:rPr>
            </w:pPr>
            <w:r>
              <w:rPr>
                <w:kern w:val="0"/>
              </w:rPr>
              <w:t>评分因素分项</w:t>
            </w:r>
          </w:p>
        </w:tc>
        <w:tc>
          <w:tcPr>
            <w:tcW w:w="4961" w:type="dxa"/>
          </w:tcPr>
          <w:p w:rsidR="00BE3A28" w:rsidRDefault="00631E6E">
            <w:pPr>
              <w:spacing w:line="360" w:lineRule="auto"/>
              <w:ind w:right="106"/>
              <w:jc w:val="center"/>
              <w:rPr>
                <w:kern w:val="0"/>
              </w:rPr>
            </w:pPr>
            <w:r>
              <w:rPr>
                <w:kern w:val="0"/>
              </w:rPr>
              <w:t>评分标准</w:t>
            </w:r>
          </w:p>
        </w:tc>
        <w:tc>
          <w:tcPr>
            <w:tcW w:w="1011" w:type="dxa"/>
          </w:tcPr>
          <w:p w:rsidR="00BE3A28" w:rsidRDefault="00BE3A28">
            <w:pPr>
              <w:spacing w:line="360" w:lineRule="auto"/>
              <w:ind w:right="106"/>
              <w:jc w:val="center"/>
              <w:rPr>
                <w:kern w:val="0"/>
              </w:rPr>
            </w:pPr>
          </w:p>
        </w:tc>
      </w:tr>
      <w:tr w:rsidR="00BE3A28">
        <w:trPr>
          <w:trHeight w:val="1090"/>
        </w:trPr>
        <w:tc>
          <w:tcPr>
            <w:tcW w:w="710" w:type="dxa"/>
            <w:vAlign w:val="center"/>
          </w:tcPr>
          <w:p w:rsidR="00BE3A28" w:rsidRDefault="00631E6E">
            <w:pPr>
              <w:spacing w:line="360" w:lineRule="auto"/>
              <w:ind w:left="52"/>
              <w:rPr>
                <w:kern w:val="0"/>
              </w:rPr>
            </w:pPr>
            <w:r>
              <w:rPr>
                <w:kern w:val="0"/>
              </w:rPr>
              <w:t>价格</w:t>
            </w:r>
          </w:p>
        </w:tc>
        <w:tc>
          <w:tcPr>
            <w:tcW w:w="709" w:type="dxa"/>
            <w:vAlign w:val="center"/>
          </w:tcPr>
          <w:p w:rsidR="00BE3A28" w:rsidRDefault="00631E6E">
            <w:pPr>
              <w:spacing w:line="360" w:lineRule="auto"/>
              <w:rPr>
                <w:kern w:val="0"/>
              </w:rPr>
            </w:pPr>
            <w:r>
              <w:rPr>
                <w:rFonts w:ascii="宋体" w:hAnsi="宋体" w:cs="Calibri"/>
                <w:kern w:val="0"/>
              </w:rPr>
              <w:t>10</w:t>
            </w:r>
          </w:p>
        </w:tc>
        <w:tc>
          <w:tcPr>
            <w:tcW w:w="2249" w:type="dxa"/>
            <w:vAlign w:val="center"/>
          </w:tcPr>
          <w:p w:rsidR="00BE3A28" w:rsidRDefault="00631E6E">
            <w:pPr>
              <w:spacing w:line="360" w:lineRule="auto"/>
              <w:rPr>
                <w:kern w:val="0"/>
              </w:rPr>
            </w:pPr>
            <w:r>
              <w:rPr>
                <w:kern w:val="0"/>
              </w:rPr>
              <w:t>评标价格</w:t>
            </w:r>
          </w:p>
        </w:tc>
        <w:tc>
          <w:tcPr>
            <w:tcW w:w="4961" w:type="dxa"/>
          </w:tcPr>
          <w:p w:rsidR="00BE3A28" w:rsidRDefault="00631E6E">
            <w:pPr>
              <w:spacing w:line="360" w:lineRule="auto"/>
              <w:rPr>
                <w:kern w:val="0"/>
                <w:lang w:eastAsia="zh-CN"/>
              </w:rPr>
            </w:pPr>
            <w:r>
              <w:rPr>
                <w:kern w:val="0"/>
                <w:lang w:eastAsia="zh-CN"/>
              </w:rPr>
              <w:t>评标价格分数</w:t>
            </w:r>
            <w:r>
              <w:rPr>
                <w:rFonts w:ascii="Calibri" w:eastAsia="Calibri" w:hAnsi="Calibri" w:cs="Calibri"/>
                <w:kern w:val="0"/>
                <w:lang w:eastAsia="zh-CN"/>
              </w:rPr>
              <w:t>=</w:t>
            </w:r>
            <w:r>
              <w:rPr>
                <w:kern w:val="0"/>
                <w:lang w:eastAsia="zh-CN"/>
              </w:rPr>
              <w:t>（评标基准价</w:t>
            </w:r>
            <w:r>
              <w:rPr>
                <w:rFonts w:ascii="Calibri" w:eastAsia="Calibri" w:hAnsi="Calibri" w:cs="Calibri"/>
                <w:kern w:val="0"/>
                <w:lang w:eastAsia="zh-CN"/>
              </w:rPr>
              <w:t>/</w:t>
            </w:r>
            <w:r>
              <w:rPr>
                <w:kern w:val="0"/>
                <w:lang w:eastAsia="zh-CN"/>
              </w:rPr>
              <w:t>投标报价）</w:t>
            </w:r>
            <w:r>
              <w:rPr>
                <w:rFonts w:ascii="Calibri" w:eastAsia="Calibri" w:hAnsi="Calibri" w:cs="Calibri"/>
                <w:kern w:val="0"/>
                <w:lang w:eastAsia="zh-CN"/>
              </w:rPr>
              <w:t>×</w:t>
            </w:r>
            <w:r>
              <w:rPr>
                <w:kern w:val="0"/>
                <w:lang w:eastAsia="zh-CN"/>
              </w:rPr>
              <w:t>价格权重（</w:t>
            </w:r>
            <w:r>
              <w:rPr>
                <w:rFonts w:ascii="宋体" w:hAnsi="宋体" w:cs="Calibri"/>
                <w:kern w:val="0"/>
                <w:lang w:eastAsia="zh-CN"/>
              </w:rPr>
              <w:t>1</w:t>
            </w:r>
            <w:r>
              <w:rPr>
                <w:rFonts w:ascii="宋体" w:hAnsi="宋体" w:cs="Calibri" w:hint="eastAsia"/>
                <w:kern w:val="0"/>
                <w:lang w:eastAsia="zh-CN"/>
              </w:rPr>
              <w:t>0</w:t>
            </w:r>
            <w:r>
              <w:rPr>
                <w:rFonts w:ascii="Calibri" w:eastAsia="Calibri" w:hAnsi="Calibri" w:cs="Calibri"/>
                <w:kern w:val="0"/>
                <w:lang w:eastAsia="zh-CN"/>
              </w:rPr>
              <w:t>%</w:t>
            </w:r>
            <w:r>
              <w:rPr>
                <w:kern w:val="0"/>
                <w:lang w:eastAsia="zh-CN"/>
              </w:rPr>
              <w:t>）</w:t>
            </w:r>
            <w:r>
              <w:rPr>
                <w:rFonts w:ascii="Calibri" w:eastAsia="Calibri" w:hAnsi="Calibri" w:cs="Calibri"/>
                <w:kern w:val="0"/>
                <w:lang w:eastAsia="zh-CN"/>
              </w:rPr>
              <w:t>×100</w:t>
            </w:r>
          </w:p>
          <w:p w:rsidR="00BE3A28" w:rsidRDefault="00631E6E">
            <w:pPr>
              <w:spacing w:line="360" w:lineRule="auto"/>
              <w:rPr>
                <w:kern w:val="0"/>
                <w:lang w:eastAsia="zh-CN"/>
              </w:rPr>
            </w:pPr>
            <w:r>
              <w:rPr>
                <w:kern w:val="0"/>
                <w:lang w:eastAsia="zh-CN"/>
              </w:rPr>
              <w:t>备注：实质性响应招标文件要求且价格低的投标报价为评标基准价</w:t>
            </w:r>
          </w:p>
        </w:tc>
        <w:tc>
          <w:tcPr>
            <w:tcW w:w="1011" w:type="dxa"/>
          </w:tcPr>
          <w:p w:rsidR="00BE3A28" w:rsidRDefault="00BE3A28">
            <w:pPr>
              <w:spacing w:line="360" w:lineRule="auto"/>
              <w:rPr>
                <w:kern w:val="0"/>
                <w:lang w:eastAsia="zh-CN"/>
              </w:rPr>
            </w:pPr>
          </w:p>
        </w:tc>
      </w:tr>
      <w:tr w:rsidR="002426E3" w:rsidTr="00E0375B">
        <w:trPr>
          <w:trHeight w:val="1104"/>
        </w:trPr>
        <w:tc>
          <w:tcPr>
            <w:tcW w:w="710" w:type="dxa"/>
            <w:vMerge w:val="restart"/>
            <w:vAlign w:val="center"/>
          </w:tcPr>
          <w:p w:rsidR="002426E3" w:rsidRDefault="002426E3" w:rsidP="002426E3">
            <w:pPr>
              <w:spacing w:line="360" w:lineRule="auto"/>
              <w:jc w:val="center"/>
              <w:rPr>
                <w:kern w:val="0"/>
              </w:rPr>
            </w:pPr>
            <w:r>
              <w:rPr>
                <w:kern w:val="0"/>
              </w:rPr>
              <w:t>商务部分</w:t>
            </w:r>
          </w:p>
        </w:tc>
        <w:tc>
          <w:tcPr>
            <w:tcW w:w="709" w:type="dxa"/>
            <w:vMerge w:val="restart"/>
            <w:vAlign w:val="center"/>
          </w:tcPr>
          <w:p w:rsidR="002426E3" w:rsidRDefault="002426E3" w:rsidP="002426E3">
            <w:pPr>
              <w:spacing w:line="360" w:lineRule="auto"/>
              <w:rPr>
                <w:kern w:val="0"/>
              </w:rPr>
            </w:pPr>
            <w:r>
              <w:rPr>
                <w:rFonts w:ascii="Calibri" w:hAnsi="Calibri" w:cs="Calibri" w:hint="eastAsia"/>
                <w:kern w:val="0"/>
              </w:rPr>
              <w:t>20</w:t>
            </w:r>
          </w:p>
        </w:tc>
        <w:tc>
          <w:tcPr>
            <w:tcW w:w="2249" w:type="dxa"/>
            <w:vAlign w:val="center"/>
          </w:tcPr>
          <w:p w:rsidR="002426E3" w:rsidRDefault="002426E3" w:rsidP="002426E3">
            <w:pPr>
              <w:spacing w:line="360" w:lineRule="auto"/>
              <w:rPr>
                <w:kern w:val="0"/>
                <w:lang w:eastAsia="zh-CN"/>
              </w:rPr>
            </w:pPr>
            <w:r>
              <w:rPr>
                <w:kern w:val="0"/>
                <w:lang w:eastAsia="zh-CN"/>
              </w:rPr>
              <w:t>对</w:t>
            </w:r>
            <w:r w:rsidR="004C0799">
              <w:rPr>
                <w:kern w:val="0"/>
                <w:lang w:eastAsia="zh-CN"/>
              </w:rPr>
              <w:t>响应人</w:t>
            </w:r>
            <w:r>
              <w:rPr>
                <w:rFonts w:hint="eastAsia"/>
                <w:kern w:val="0"/>
                <w:lang w:eastAsia="zh-CN"/>
              </w:rPr>
              <w:t>或</w:t>
            </w:r>
            <w:r>
              <w:rPr>
                <w:rFonts w:ascii="宋体" w:hAnsi="宋体" w:hint="eastAsia"/>
                <w:color w:val="000000"/>
                <w:kern w:val="0"/>
                <w:szCs w:val="21"/>
                <w:lang w:eastAsia="zh-CN"/>
              </w:rPr>
              <w:t>产品制造商</w:t>
            </w:r>
            <w:r>
              <w:rPr>
                <w:kern w:val="0"/>
                <w:lang w:eastAsia="zh-CN"/>
              </w:rPr>
              <w:t>资质的评价</w:t>
            </w:r>
          </w:p>
          <w:p w:rsidR="002426E3" w:rsidRDefault="002426E3" w:rsidP="002426E3">
            <w:pPr>
              <w:spacing w:line="360" w:lineRule="auto"/>
              <w:rPr>
                <w:kern w:val="0"/>
              </w:rPr>
            </w:pPr>
            <w:r>
              <w:rPr>
                <w:kern w:val="0"/>
              </w:rPr>
              <w:t>（</w:t>
            </w:r>
            <w:r>
              <w:rPr>
                <w:kern w:val="0"/>
              </w:rPr>
              <w:t>10</w:t>
            </w:r>
            <w:r>
              <w:rPr>
                <w:kern w:val="0"/>
              </w:rPr>
              <w:t>分）</w:t>
            </w:r>
          </w:p>
        </w:tc>
        <w:tc>
          <w:tcPr>
            <w:tcW w:w="4961" w:type="dxa"/>
            <w:vAlign w:val="center"/>
          </w:tcPr>
          <w:p w:rsidR="002426E3" w:rsidRPr="002426E3" w:rsidRDefault="002426E3" w:rsidP="002426E3">
            <w:pPr>
              <w:spacing w:line="360" w:lineRule="auto"/>
              <w:rPr>
                <w:kern w:val="0"/>
                <w:lang w:eastAsia="zh-CN"/>
              </w:rPr>
            </w:pPr>
            <w:r w:rsidRPr="002426E3">
              <w:rPr>
                <w:rFonts w:hint="eastAsia"/>
                <w:kern w:val="0"/>
                <w:lang w:eastAsia="zh-CN"/>
              </w:rPr>
              <w:t>1</w:t>
            </w:r>
            <w:r w:rsidRPr="002426E3">
              <w:rPr>
                <w:kern w:val="0"/>
                <w:lang w:eastAsia="zh-CN"/>
              </w:rPr>
              <w:t>.</w:t>
            </w:r>
            <w:r w:rsidRPr="002426E3">
              <w:rPr>
                <w:kern w:val="0"/>
                <w:lang w:eastAsia="zh-CN"/>
              </w:rPr>
              <w:t>具有</w:t>
            </w:r>
            <w:bookmarkStart w:id="15" w:name="OLE_LINK8"/>
            <w:bookmarkStart w:id="16" w:name="OLE_LINK12"/>
            <w:r w:rsidR="00074AAC" w:rsidRPr="002426E3">
              <w:rPr>
                <w:kern w:val="0"/>
                <w:lang w:eastAsia="zh-CN"/>
              </w:rPr>
              <w:t>ISO</w:t>
            </w:r>
            <w:r w:rsidRPr="002426E3">
              <w:rPr>
                <w:rFonts w:hint="eastAsia"/>
                <w:kern w:val="0"/>
                <w:lang w:eastAsia="zh-CN"/>
              </w:rPr>
              <w:t>22301</w:t>
            </w:r>
            <w:r w:rsidRPr="002426E3">
              <w:rPr>
                <w:rFonts w:hint="eastAsia"/>
                <w:kern w:val="0"/>
                <w:lang w:eastAsia="zh-CN"/>
              </w:rPr>
              <w:t>业务连续性管理体系认证</w:t>
            </w:r>
            <w:r w:rsidRPr="002426E3">
              <w:rPr>
                <w:kern w:val="0"/>
                <w:lang w:eastAsia="zh-CN"/>
              </w:rPr>
              <w:t>证书</w:t>
            </w:r>
            <w:r w:rsidRPr="002426E3">
              <w:rPr>
                <w:kern w:val="0"/>
                <w:lang w:eastAsia="zh-CN"/>
              </w:rPr>
              <w:t>,</w:t>
            </w:r>
            <w:bookmarkEnd w:id="15"/>
            <w:bookmarkEnd w:id="16"/>
            <w:r w:rsidRPr="002426E3">
              <w:rPr>
                <w:kern w:val="0"/>
                <w:lang w:eastAsia="zh-CN"/>
              </w:rPr>
              <w:t xml:space="preserve"> </w:t>
            </w:r>
            <w:r w:rsidRPr="002426E3">
              <w:rPr>
                <w:kern w:val="0"/>
                <w:lang w:eastAsia="zh-CN"/>
              </w:rPr>
              <w:t>得</w:t>
            </w:r>
            <w:r w:rsidRPr="002426E3">
              <w:rPr>
                <w:kern w:val="0"/>
                <w:lang w:eastAsia="zh-CN"/>
              </w:rPr>
              <w:t>2</w:t>
            </w:r>
            <w:r w:rsidRPr="002426E3">
              <w:rPr>
                <w:kern w:val="0"/>
                <w:lang w:eastAsia="zh-CN"/>
              </w:rPr>
              <w:t>分；</w:t>
            </w:r>
          </w:p>
          <w:p w:rsidR="002426E3" w:rsidRPr="002426E3" w:rsidRDefault="002426E3" w:rsidP="002426E3">
            <w:pPr>
              <w:spacing w:line="360" w:lineRule="auto"/>
              <w:rPr>
                <w:kern w:val="0"/>
                <w:lang w:eastAsia="zh-CN"/>
              </w:rPr>
            </w:pPr>
            <w:r w:rsidRPr="002426E3">
              <w:rPr>
                <w:rFonts w:hint="eastAsia"/>
                <w:kern w:val="0"/>
                <w:lang w:eastAsia="zh-CN"/>
              </w:rPr>
              <w:t>2</w:t>
            </w:r>
            <w:r w:rsidRPr="002426E3">
              <w:rPr>
                <w:kern w:val="0"/>
                <w:lang w:eastAsia="zh-CN"/>
              </w:rPr>
              <w:t>.</w:t>
            </w:r>
            <w:r w:rsidRPr="002426E3">
              <w:rPr>
                <w:kern w:val="0"/>
                <w:lang w:eastAsia="zh-CN"/>
              </w:rPr>
              <w:t>具有</w:t>
            </w:r>
            <w:bookmarkStart w:id="17" w:name="OLE_LINK13"/>
            <w:r w:rsidRPr="002426E3">
              <w:rPr>
                <w:kern w:val="0"/>
                <w:lang w:eastAsia="zh-CN"/>
              </w:rPr>
              <w:t>ISO</w:t>
            </w:r>
            <w:bookmarkEnd w:id="17"/>
            <w:r w:rsidRPr="002426E3">
              <w:rPr>
                <w:rFonts w:hint="eastAsia"/>
                <w:kern w:val="0"/>
                <w:lang w:eastAsia="zh-CN"/>
              </w:rPr>
              <w:t>9001</w:t>
            </w:r>
            <w:r w:rsidRPr="002426E3">
              <w:rPr>
                <w:rFonts w:hint="eastAsia"/>
                <w:kern w:val="0"/>
                <w:lang w:eastAsia="zh-CN"/>
              </w:rPr>
              <w:t>质量管理体系认证</w:t>
            </w:r>
            <w:r w:rsidRPr="002426E3">
              <w:rPr>
                <w:kern w:val="0"/>
                <w:lang w:eastAsia="zh-CN"/>
              </w:rPr>
              <w:t>证书</w:t>
            </w:r>
            <w:r w:rsidRPr="002426E3">
              <w:rPr>
                <w:kern w:val="0"/>
                <w:lang w:eastAsia="zh-CN"/>
              </w:rPr>
              <w:t xml:space="preserve">, </w:t>
            </w:r>
            <w:r w:rsidRPr="002426E3">
              <w:rPr>
                <w:kern w:val="0"/>
                <w:lang w:eastAsia="zh-CN"/>
              </w:rPr>
              <w:t>得</w:t>
            </w:r>
            <w:r w:rsidRPr="002426E3">
              <w:rPr>
                <w:kern w:val="0"/>
                <w:lang w:eastAsia="zh-CN"/>
              </w:rPr>
              <w:t>2</w:t>
            </w:r>
            <w:r w:rsidRPr="002426E3">
              <w:rPr>
                <w:kern w:val="0"/>
                <w:lang w:eastAsia="zh-CN"/>
              </w:rPr>
              <w:t>分；</w:t>
            </w:r>
          </w:p>
          <w:p w:rsidR="002426E3" w:rsidRPr="002426E3" w:rsidRDefault="002426E3" w:rsidP="002426E3">
            <w:pPr>
              <w:spacing w:line="360" w:lineRule="auto"/>
              <w:rPr>
                <w:kern w:val="0"/>
                <w:lang w:eastAsia="zh-CN"/>
              </w:rPr>
            </w:pPr>
            <w:r w:rsidRPr="002426E3">
              <w:rPr>
                <w:rFonts w:hint="eastAsia"/>
                <w:kern w:val="0"/>
                <w:lang w:eastAsia="zh-CN"/>
              </w:rPr>
              <w:t>3</w:t>
            </w:r>
            <w:r w:rsidRPr="002426E3">
              <w:rPr>
                <w:kern w:val="0"/>
                <w:lang w:eastAsia="zh-CN"/>
              </w:rPr>
              <w:t>.</w:t>
            </w:r>
            <w:r w:rsidRPr="002426E3">
              <w:rPr>
                <w:kern w:val="0"/>
                <w:lang w:eastAsia="zh-CN"/>
              </w:rPr>
              <w:t>具有</w:t>
            </w:r>
            <w:r w:rsidRPr="002426E3">
              <w:rPr>
                <w:kern w:val="0"/>
                <w:lang w:eastAsia="zh-CN"/>
              </w:rPr>
              <w:t>ISO2</w:t>
            </w:r>
            <w:r w:rsidRPr="002426E3">
              <w:rPr>
                <w:rFonts w:hint="eastAsia"/>
                <w:kern w:val="0"/>
                <w:lang w:eastAsia="zh-CN"/>
              </w:rPr>
              <w:t>7001</w:t>
            </w:r>
            <w:r w:rsidRPr="002426E3">
              <w:rPr>
                <w:rFonts w:hint="eastAsia"/>
                <w:kern w:val="0"/>
                <w:lang w:eastAsia="zh-CN"/>
              </w:rPr>
              <w:t>信息安全管理体系认证</w:t>
            </w:r>
            <w:r w:rsidRPr="002426E3">
              <w:rPr>
                <w:kern w:val="0"/>
                <w:lang w:eastAsia="zh-CN"/>
              </w:rPr>
              <w:t>证书</w:t>
            </w:r>
            <w:r w:rsidRPr="002426E3">
              <w:rPr>
                <w:kern w:val="0"/>
                <w:lang w:eastAsia="zh-CN"/>
              </w:rPr>
              <w:t xml:space="preserve">, </w:t>
            </w:r>
            <w:r w:rsidRPr="002426E3">
              <w:rPr>
                <w:kern w:val="0"/>
                <w:lang w:eastAsia="zh-CN"/>
              </w:rPr>
              <w:t>得</w:t>
            </w:r>
            <w:r w:rsidRPr="002426E3">
              <w:rPr>
                <w:kern w:val="0"/>
                <w:lang w:eastAsia="zh-CN"/>
              </w:rPr>
              <w:t>2</w:t>
            </w:r>
            <w:r w:rsidRPr="002426E3">
              <w:rPr>
                <w:kern w:val="0"/>
                <w:lang w:eastAsia="zh-CN"/>
              </w:rPr>
              <w:t>分；</w:t>
            </w:r>
          </w:p>
          <w:p w:rsidR="008170D4" w:rsidRPr="002426E3" w:rsidRDefault="002426E3" w:rsidP="008170D4">
            <w:pPr>
              <w:spacing w:line="360" w:lineRule="auto"/>
              <w:rPr>
                <w:kern w:val="0"/>
                <w:lang w:eastAsia="zh-CN"/>
              </w:rPr>
            </w:pPr>
            <w:r w:rsidRPr="002426E3">
              <w:rPr>
                <w:rFonts w:hint="eastAsia"/>
                <w:kern w:val="0"/>
                <w:lang w:eastAsia="zh-CN"/>
              </w:rPr>
              <w:t>4</w:t>
            </w:r>
            <w:r w:rsidRPr="002426E3">
              <w:rPr>
                <w:kern w:val="0"/>
                <w:lang w:eastAsia="zh-CN"/>
              </w:rPr>
              <w:t>.</w:t>
            </w:r>
            <w:r w:rsidR="008170D4" w:rsidRPr="002426E3">
              <w:rPr>
                <w:rFonts w:hint="eastAsia"/>
                <w:kern w:val="0"/>
                <w:lang w:eastAsia="zh-CN"/>
              </w:rPr>
              <w:t>提供</w:t>
            </w:r>
            <w:bookmarkStart w:id="18" w:name="OLE_LINK14"/>
            <w:r w:rsidR="008170D4" w:rsidRPr="002426E3">
              <w:rPr>
                <w:kern w:val="0"/>
                <w:lang w:eastAsia="zh-CN"/>
              </w:rPr>
              <w:t>ISO</w:t>
            </w:r>
            <w:r w:rsidR="008170D4">
              <w:rPr>
                <w:rFonts w:hint="eastAsia"/>
                <w:kern w:val="0"/>
                <w:lang w:eastAsia="zh-CN"/>
              </w:rPr>
              <w:t>22320</w:t>
            </w:r>
            <w:bookmarkEnd w:id="18"/>
            <w:r w:rsidR="008170D4">
              <w:rPr>
                <w:rFonts w:hint="eastAsia"/>
                <w:kern w:val="0"/>
                <w:lang w:eastAsia="zh-CN"/>
              </w:rPr>
              <w:t>应急预案管理体系认证</w:t>
            </w:r>
            <w:r w:rsidR="008170D4" w:rsidRPr="002426E3">
              <w:rPr>
                <w:rFonts w:hint="eastAsia"/>
                <w:kern w:val="0"/>
                <w:lang w:eastAsia="zh-CN"/>
              </w:rPr>
              <w:t>证书</w:t>
            </w:r>
            <w:r w:rsidR="008170D4" w:rsidRPr="002426E3">
              <w:rPr>
                <w:kern w:val="0"/>
                <w:lang w:eastAsia="zh-CN"/>
              </w:rPr>
              <w:t xml:space="preserve">, </w:t>
            </w:r>
            <w:r w:rsidR="008170D4" w:rsidRPr="002426E3">
              <w:rPr>
                <w:kern w:val="0"/>
                <w:lang w:eastAsia="zh-CN"/>
              </w:rPr>
              <w:t>得</w:t>
            </w:r>
            <w:r w:rsidR="008170D4" w:rsidRPr="002426E3">
              <w:rPr>
                <w:kern w:val="0"/>
                <w:lang w:eastAsia="zh-CN"/>
              </w:rPr>
              <w:t>2</w:t>
            </w:r>
            <w:r w:rsidR="008170D4" w:rsidRPr="002426E3">
              <w:rPr>
                <w:kern w:val="0"/>
                <w:lang w:eastAsia="zh-CN"/>
              </w:rPr>
              <w:t>分</w:t>
            </w:r>
            <w:r w:rsidR="008170D4">
              <w:rPr>
                <w:rFonts w:hint="eastAsia"/>
                <w:kern w:val="0"/>
                <w:lang w:eastAsia="zh-CN"/>
              </w:rPr>
              <w:t>；</w:t>
            </w:r>
          </w:p>
          <w:p w:rsidR="002426E3" w:rsidRPr="002426E3" w:rsidRDefault="008170D4" w:rsidP="002426E3">
            <w:pPr>
              <w:spacing w:line="360" w:lineRule="auto"/>
              <w:rPr>
                <w:kern w:val="0"/>
                <w:lang w:eastAsia="zh-CN"/>
              </w:rPr>
            </w:pPr>
            <w:r w:rsidRPr="002426E3">
              <w:rPr>
                <w:rFonts w:hint="eastAsia"/>
                <w:kern w:val="0"/>
                <w:lang w:eastAsia="zh-CN"/>
              </w:rPr>
              <w:t>5.</w:t>
            </w:r>
            <w:r w:rsidR="002426E3" w:rsidRPr="002426E3">
              <w:rPr>
                <w:rFonts w:hint="eastAsia"/>
                <w:kern w:val="0"/>
                <w:lang w:eastAsia="zh-CN"/>
              </w:rPr>
              <w:t>具有</w:t>
            </w:r>
            <w:bookmarkStart w:id="19" w:name="OLE_LINK19"/>
            <w:r w:rsidR="002426E3" w:rsidRPr="002426E3">
              <w:rPr>
                <w:kern w:val="0"/>
                <w:lang w:eastAsia="zh-CN"/>
              </w:rPr>
              <w:t>CMMI5</w:t>
            </w:r>
            <w:r w:rsidR="002426E3" w:rsidRPr="002426E3">
              <w:rPr>
                <w:kern w:val="0"/>
                <w:lang w:eastAsia="zh-CN"/>
              </w:rPr>
              <w:t>认证证书</w:t>
            </w:r>
            <w:bookmarkEnd w:id="19"/>
            <w:r w:rsidR="002426E3" w:rsidRPr="002426E3">
              <w:rPr>
                <w:kern w:val="0"/>
                <w:lang w:eastAsia="zh-CN"/>
              </w:rPr>
              <w:t>的得</w:t>
            </w:r>
            <w:r w:rsidR="002426E3" w:rsidRPr="002426E3">
              <w:rPr>
                <w:rFonts w:hint="eastAsia"/>
                <w:kern w:val="0"/>
                <w:lang w:eastAsia="zh-CN"/>
              </w:rPr>
              <w:t>2</w:t>
            </w:r>
            <w:r w:rsidR="002426E3" w:rsidRPr="002426E3">
              <w:rPr>
                <w:rFonts w:hint="eastAsia"/>
                <w:kern w:val="0"/>
                <w:lang w:eastAsia="zh-CN"/>
              </w:rPr>
              <w:t>分</w:t>
            </w:r>
            <w:r w:rsidR="002426E3" w:rsidRPr="002426E3">
              <w:rPr>
                <w:kern w:val="0"/>
                <w:lang w:eastAsia="zh-CN"/>
              </w:rPr>
              <w:t>，</w:t>
            </w:r>
            <w:r w:rsidR="002426E3" w:rsidRPr="002426E3">
              <w:rPr>
                <w:kern w:val="0"/>
                <w:lang w:eastAsia="zh-CN"/>
              </w:rPr>
              <w:t>CMMI4</w:t>
            </w:r>
            <w:r w:rsidR="002426E3" w:rsidRPr="002426E3">
              <w:rPr>
                <w:kern w:val="0"/>
                <w:lang w:eastAsia="zh-CN"/>
              </w:rPr>
              <w:t>的得</w:t>
            </w:r>
            <w:r w:rsidR="002426E3" w:rsidRPr="002426E3">
              <w:rPr>
                <w:rFonts w:hint="eastAsia"/>
                <w:kern w:val="0"/>
                <w:lang w:eastAsia="zh-CN"/>
              </w:rPr>
              <w:t>1</w:t>
            </w:r>
            <w:r w:rsidR="002426E3" w:rsidRPr="002426E3">
              <w:rPr>
                <w:rFonts w:hint="eastAsia"/>
                <w:kern w:val="0"/>
                <w:lang w:eastAsia="zh-CN"/>
              </w:rPr>
              <w:t>分，</w:t>
            </w:r>
            <w:r w:rsidR="002426E3" w:rsidRPr="002426E3">
              <w:rPr>
                <w:kern w:val="0"/>
                <w:lang w:eastAsia="zh-CN"/>
              </w:rPr>
              <w:t>否则为</w:t>
            </w:r>
            <w:r w:rsidR="002426E3" w:rsidRPr="002426E3">
              <w:rPr>
                <w:kern w:val="0"/>
                <w:lang w:eastAsia="zh-CN"/>
              </w:rPr>
              <w:t>0</w:t>
            </w:r>
            <w:r w:rsidR="002426E3" w:rsidRPr="002426E3">
              <w:rPr>
                <w:kern w:val="0"/>
                <w:lang w:eastAsia="zh-CN"/>
              </w:rPr>
              <w:t>分。</w:t>
            </w:r>
          </w:p>
          <w:p w:rsidR="002426E3" w:rsidRDefault="002426E3" w:rsidP="002426E3">
            <w:pPr>
              <w:spacing w:line="360" w:lineRule="auto"/>
              <w:rPr>
                <w:kern w:val="0"/>
                <w:lang w:eastAsia="zh-CN"/>
              </w:rPr>
            </w:pPr>
            <w:r w:rsidRPr="002426E3">
              <w:rPr>
                <w:rFonts w:hint="eastAsia"/>
                <w:kern w:val="0"/>
                <w:lang w:eastAsia="zh-CN"/>
              </w:rPr>
              <w:t>注：须提供证书复印件加盖公章，否则不予认可</w:t>
            </w:r>
          </w:p>
        </w:tc>
        <w:tc>
          <w:tcPr>
            <w:tcW w:w="1011" w:type="dxa"/>
          </w:tcPr>
          <w:p w:rsidR="002426E3" w:rsidRDefault="002426E3" w:rsidP="002426E3">
            <w:pPr>
              <w:spacing w:line="360" w:lineRule="auto"/>
              <w:rPr>
                <w:kern w:val="0"/>
                <w:lang w:eastAsia="zh-CN"/>
              </w:rPr>
            </w:pPr>
          </w:p>
        </w:tc>
      </w:tr>
      <w:tr w:rsidR="00BE3A28">
        <w:trPr>
          <w:trHeight w:val="1104"/>
        </w:trPr>
        <w:tc>
          <w:tcPr>
            <w:tcW w:w="710" w:type="dxa"/>
            <w:vMerge/>
            <w:vAlign w:val="bottom"/>
          </w:tcPr>
          <w:p w:rsidR="00BE3A28" w:rsidRDefault="00BE3A28">
            <w:pPr>
              <w:spacing w:after="160" w:line="360" w:lineRule="auto"/>
              <w:rPr>
                <w:kern w:val="0"/>
                <w:lang w:eastAsia="zh-CN"/>
              </w:rPr>
            </w:pPr>
          </w:p>
        </w:tc>
        <w:tc>
          <w:tcPr>
            <w:tcW w:w="709" w:type="dxa"/>
            <w:vMerge/>
          </w:tcPr>
          <w:p w:rsidR="00BE3A28" w:rsidRDefault="00BE3A28">
            <w:pPr>
              <w:spacing w:after="160" w:line="360" w:lineRule="auto"/>
              <w:rPr>
                <w:kern w:val="0"/>
                <w:lang w:eastAsia="zh-CN"/>
              </w:rPr>
            </w:pPr>
          </w:p>
        </w:tc>
        <w:tc>
          <w:tcPr>
            <w:tcW w:w="2249" w:type="dxa"/>
            <w:vAlign w:val="center"/>
          </w:tcPr>
          <w:p w:rsidR="00BE3A28" w:rsidRDefault="004C0799">
            <w:pPr>
              <w:spacing w:line="360" w:lineRule="auto"/>
              <w:rPr>
                <w:kern w:val="0"/>
                <w:lang w:eastAsia="zh-CN"/>
              </w:rPr>
            </w:pPr>
            <w:r>
              <w:rPr>
                <w:kern w:val="0"/>
                <w:lang w:eastAsia="zh-CN"/>
              </w:rPr>
              <w:t>响应人</w:t>
            </w:r>
            <w:r w:rsidR="00631E6E">
              <w:rPr>
                <w:rFonts w:hint="eastAsia"/>
                <w:kern w:val="0"/>
                <w:lang w:eastAsia="zh-CN"/>
              </w:rPr>
              <w:t>或</w:t>
            </w:r>
            <w:r w:rsidR="00631E6E">
              <w:rPr>
                <w:rFonts w:ascii="宋体" w:hAnsi="宋体" w:hint="eastAsia"/>
                <w:color w:val="000000"/>
                <w:kern w:val="0"/>
                <w:szCs w:val="21"/>
                <w:lang w:eastAsia="zh-CN"/>
              </w:rPr>
              <w:t>产品制造商</w:t>
            </w:r>
            <w:r w:rsidR="00631E6E">
              <w:rPr>
                <w:kern w:val="0"/>
                <w:lang w:eastAsia="zh-CN"/>
              </w:rPr>
              <w:t>完成类似项目业绩情况（</w:t>
            </w:r>
            <w:r w:rsidR="00631E6E">
              <w:rPr>
                <w:kern w:val="0"/>
                <w:lang w:eastAsia="zh-CN"/>
              </w:rPr>
              <w:t>10</w:t>
            </w:r>
            <w:r w:rsidR="00631E6E">
              <w:rPr>
                <w:kern w:val="0"/>
                <w:lang w:eastAsia="zh-CN"/>
              </w:rPr>
              <w:t>分）</w:t>
            </w:r>
          </w:p>
        </w:tc>
        <w:tc>
          <w:tcPr>
            <w:tcW w:w="4961" w:type="dxa"/>
          </w:tcPr>
          <w:p w:rsidR="00BE3A28" w:rsidRDefault="00631E6E" w:rsidP="005C0E1B">
            <w:pPr>
              <w:spacing w:line="360" w:lineRule="auto"/>
              <w:ind w:right="101"/>
              <w:rPr>
                <w:kern w:val="0"/>
                <w:lang w:eastAsia="zh-CN"/>
              </w:rPr>
            </w:pPr>
            <w:r>
              <w:rPr>
                <w:kern w:val="0"/>
                <w:lang w:eastAsia="zh-CN"/>
              </w:rPr>
              <w:t>根据</w:t>
            </w:r>
            <w:r w:rsidR="004C0799">
              <w:rPr>
                <w:kern w:val="0"/>
                <w:lang w:eastAsia="zh-CN"/>
              </w:rPr>
              <w:t>响应人</w:t>
            </w:r>
            <w:r>
              <w:rPr>
                <w:rFonts w:hint="eastAsia"/>
                <w:kern w:val="0"/>
                <w:lang w:eastAsia="zh-CN"/>
              </w:rPr>
              <w:t>或</w:t>
            </w:r>
            <w:r>
              <w:rPr>
                <w:rFonts w:ascii="宋体" w:hAnsi="宋体" w:hint="eastAsia"/>
                <w:color w:val="000000"/>
                <w:kern w:val="0"/>
                <w:szCs w:val="21"/>
                <w:lang w:eastAsia="zh-CN"/>
              </w:rPr>
              <w:t>产品制造商</w:t>
            </w:r>
            <w:r>
              <w:rPr>
                <w:kern w:val="0"/>
                <w:lang w:eastAsia="zh-CN"/>
              </w:rPr>
              <w:t>近三年（</w:t>
            </w:r>
            <w:r>
              <w:rPr>
                <w:kern w:val="0"/>
                <w:lang w:eastAsia="zh-CN"/>
              </w:rPr>
              <w:t>202</w:t>
            </w:r>
            <w:r>
              <w:rPr>
                <w:rFonts w:hint="eastAsia"/>
                <w:kern w:val="0"/>
                <w:lang w:eastAsia="zh-CN"/>
              </w:rPr>
              <w:t>2</w:t>
            </w:r>
            <w:r>
              <w:rPr>
                <w:kern w:val="0"/>
                <w:lang w:eastAsia="zh-CN"/>
              </w:rPr>
              <w:t>年至今）中国境内类似项目业绩进行评价，（须提供合同首页、合同金额页、盖章页复印件并加盖本单位公章），提供一个得</w:t>
            </w:r>
            <w:r>
              <w:rPr>
                <w:kern w:val="0"/>
                <w:lang w:eastAsia="zh-CN"/>
              </w:rPr>
              <w:t>2</w:t>
            </w:r>
            <w:r>
              <w:rPr>
                <w:kern w:val="0"/>
                <w:lang w:eastAsia="zh-CN"/>
              </w:rPr>
              <w:t>分，最多</w:t>
            </w:r>
            <w:r>
              <w:rPr>
                <w:kern w:val="0"/>
                <w:lang w:eastAsia="zh-CN"/>
              </w:rPr>
              <w:t>10</w:t>
            </w:r>
            <w:r>
              <w:rPr>
                <w:kern w:val="0"/>
                <w:lang w:eastAsia="zh-CN"/>
              </w:rPr>
              <w:t>分。</w:t>
            </w:r>
          </w:p>
        </w:tc>
        <w:tc>
          <w:tcPr>
            <w:tcW w:w="1011" w:type="dxa"/>
          </w:tcPr>
          <w:p w:rsidR="00BE3A28" w:rsidRDefault="00BE3A28">
            <w:pPr>
              <w:spacing w:line="360" w:lineRule="auto"/>
              <w:ind w:right="101"/>
              <w:rPr>
                <w:kern w:val="0"/>
                <w:lang w:eastAsia="zh-CN"/>
              </w:rPr>
            </w:pPr>
          </w:p>
        </w:tc>
      </w:tr>
      <w:tr w:rsidR="008170D4" w:rsidTr="00485E87">
        <w:trPr>
          <w:trHeight w:val="1105"/>
        </w:trPr>
        <w:tc>
          <w:tcPr>
            <w:tcW w:w="710" w:type="dxa"/>
            <w:vMerge w:val="restart"/>
            <w:vAlign w:val="center"/>
          </w:tcPr>
          <w:p w:rsidR="008170D4" w:rsidRDefault="008170D4" w:rsidP="002426E3">
            <w:pPr>
              <w:spacing w:line="360" w:lineRule="auto"/>
              <w:jc w:val="center"/>
              <w:rPr>
                <w:kern w:val="0"/>
              </w:rPr>
            </w:pPr>
            <w:r>
              <w:rPr>
                <w:kern w:val="0"/>
              </w:rPr>
              <w:t>技术部分</w:t>
            </w:r>
          </w:p>
        </w:tc>
        <w:tc>
          <w:tcPr>
            <w:tcW w:w="709" w:type="dxa"/>
            <w:vMerge w:val="restart"/>
            <w:vAlign w:val="center"/>
          </w:tcPr>
          <w:p w:rsidR="008170D4" w:rsidRDefault="008170D4" w:rsidP="002426E3">
            <w:pPr>
              <w:spacing w:line="360" w:lineRule="auto"/>
              <w:rPr>
                <w:kern w:val="0"/>
              </w:rPr>
            </w:pPr>
            <w:r>
              <w:rPr>
                <w:rFonts w:ascii="Calibri" w:eastAsia="Calibri" w:hAnsi="Calibri" w:cs="Calibri"/>
                <w:kern w:val="0"/>
              </w:rPr>
              <w:t>70</w:t>
            </w:r>
          </w:p>
        </w:tc>
        <w:tc>
          <w:tcPr>
            <w:tcW w:w="2249" w:type="dxa"/>
            <w:vAlign w:val="center"/>
          </w:tcPr>
          <w:p w:rsidR="008170D4" w:rsidRDefault="008170D4" w:rsidP="002426E3">
            <w:pPr>
              <w:spacing w:line="360" w:lineRule="auto"/>
              <w:rPr>
                <w:kern w:val="0"/>
                <w:lang w:eastAsia="zh-CN"/>
              </w:rPr>
            </w:pPr>
            <w:r>
              <w:rPr>
                <w:rFonts w:ascii="宋体" w:hAnsi="宋体" w:cs="宋体" w:hint="eastAsia"/>
                <w:color w:val="000000"/>
                <w:szCs w:val="21"/>
                <w:lang w:eastAsia="zh-CN"/>
              </w:rPr>
              <w:t>技术方案的评价（</w:t>
            </w:r>
            <w:r>
              <w:rPr>
                <w:rFonts w:ascii="宋体" w:hAnsi="宋体" w:cs="Calibri" w:hint="eastAsia"/>
                <w:color w:val="000000"/>
                <w:szCs w:val="21"/>
                <w:lang w:eastAsia="zh-CN"/>
              </w:rPr>
              <w:t>15</w:t>
            </w:r>
            <w:r>
              <w:rPr>
                <w:rFonts w:ascii="宋体" w:hAnsi="宋体" w:cs="宋体" w:hint="eastAsia"/>
                <w:color w:val="000000"/>
                <w:szCs w:val="21"/>
                <w:lang w:eastAsia="zh-CN"/>
              </w:rPr>
              <w:t>分）</w:t>
            </w:r>
          </w:p>
        </w:tc>
        <w:tc>
          <w:tcPr>
            <w:tcW w:w="4961" w:type="dxa"/>
            <w:vAlign w:val="center"/>
          </w:tcPr>
          <w:p w:rsidR="008170D4" w:rsidRPr="00C80826" w:rsidRDefault="008170D4" w:rsidP="002426E3">
            <w:pPr>
              <w:spacing w:line="360" w:lineRule="auto"/>
              <w:rPr>
                <w:rFonts w:ascii="宋体" w:hAnsi="宋体" w:cs="宋体"/>
                <w:szCs w:val="21"/>
                <w:lang w:eastAsia="zh-CN"/>
              </w:rPr>
            </w:pPr>
            <w:r w:rsidRPr="00C80826">
              <w:rPr>
                <w:rFonts w:ascii="宋体" w:hAnsi="宋体" w:cs="宋体" w:hint="eastAsia"/>
                <w:szCs w:val="21"/>
                <w:lang w:eastAsia="zh-CN"/>
              </w:rPr>
              <w:t>根据本项目技术要求拟制</w:t>
            </w:r>
            <w:r>
              <w:rPr>
                <w:rFonts w:ascii="宋体" w:hAnsi="宋体" w:cs="宋体" w:hint="eastAsia"/>
                <w:szCs w:val="21"/>
                <w:lang w:eastAsia="zh-CN"/>
              </w:rPr>
              <w:t>技术</w:t>
            </w:r>
            <w:r w:rsidRPr="00C80826">
              <w:rPr>
                <w:rFonts w:ascii="宋体" w:hAnsi="宋体" w:cs="宋体" w:hint="eastAsia"/>
                <w:szCs w:val="21"/>
                <w:lang w:eastAsia="zh-CN"/>
              </w:rPr>
              <w:t>方案，提供医院实际业务场景解决方案，根据方案内容的全面性、可执</w:t>
            </w:r>
            <w:r w:rsidRPr="00C80826">
              <w:rPr>
                <w:rFonts w:ascii="宋体" w:hAnsi="宋体" w:cs="宋体" w:hint="eastAsia"/>
                <w:szCs w:val="21"/>
                <w:lang w:eastAsia="zh-CN"/>
              </w:rPr>
              <w:lastRenderedPageBreak/>
              <w:t>行性、完善性,按方案优劣进行打分：</w:t>
            </w:r>
          </w:p>
          <w:p w:rsidR="008170D4" w:rsidRPr="00C80826" w:rsidRDefault="008170D4" w:rsidP="002426E3">
            <w:pPr>
              <w:spacing w:line="360" w:lineRule="auto"/>
              <w:rPr>
                <w:rFonts w:ascii="宋体" w:hAnsi="宋体" w:cs="宋体"/>
                <w:szCs w:val="21"/>
                <w:lang w:eastAsia="zh-CN"/>
              </w:rPr>
            </w:pPr>
            <w:r w:rsidRPr="00C80826">
              <w:rPr>
                <w:rFonts w:ascii="宋体" w:hAnsi="宋体" w:cs="宋体" w:hint="eastAsia"/>
                <w:szCs w:val="21"/>
                <w:lang w:eastAsia="zh-CN"/>
              </w:rPr>
              <w:t>（1）方案设计合理完善，根据医院现状进行分析和建设，功能完备，完全满足招标文件要求，得</w:t>
            </w:r>
            <w:r>
              <w:rPr>
                <w:rFonts w:ascii="宋体" w:hAnsi="宋体" w:cs="宋体" w:hint="eastAsia"/>
                <w:szCs w:val="21"/>
                <w:lang w:eastAsia="zh-CN"/>
              </w:rPr>
              <w:t>15</w:t>
            </w:r>
            <w:r w:rsidRPr="00C80826">
              <w:rPr>
                <w:rFonts w:ascii="宋体" w:hAnsi="宋体" w:cs="宋体" w:hint="eastAsia"/>
                <w:szCs w:val="21"/>
                <w:lang w:eastAsia="zh-CN"/>
              </w:rPr>
              <w:t>分；</w:t>
            </w:r>
          </w:p>
          <w:p w:rsidR="008170D4" w:rsidRPr="00C80826" w:rsidRDefault="008170D4" w:rsidP="002426E3">
            <w:pPr>
              <w:spacing w:line="360" w:lineRule="auto"/>
              <w:rPr>
                <w:rFonts w:ascii="宋体" w:hAnsi="宋体" w:cs="宋体"/>
                <w:szCs w:val="21"/>
                <w:lang w:eastAsia="zh-CN"/>
              </w:rPr>
            </w:pPr>
            <w:r w:rsidRPr="00C80826">
              <w:rPr>
                <w:rFonts w:ascii="宋体" w:hAnsi="宋体" w:cs="宋体" w:hint="eastAsia"/>
                <w:szCs w:val="21"/>
                <w:lang w:eastAsia="zh-CN"/>
              </w:rPr>
              <w:t>（2）方案设计较合理，没有结合医院现状描述，功能基本齐全，基本满足招标文件要求，得</w:t>
            </w:r>
            <w:r>
              <w:rPr>
                <w:rFonts w:ascii="宋体" w:hAnsi="宋体" w:cs="宋体" w:hint="eastAsia"/>
                <w:szCs w:val="21"/>
                <w:lang w:eastAsia="zh-CN"/>
              </w:rPr>
              <w:t>7</w:t>
            </w:r>
            <w:r w:rsidRPr="00C80826">
              <w:rPr>
                <w:rFonts w:ascii="宋体" w:hAnsi="宋体" w:cs="宋体" w:hint="eastAsia"/>
                <w:szCs w:val="21"/>
                <w:lang w:eastAsia="zh-CN"/>
              </w:rPr>
              <w:t>分；</w:t>
            </w:r>
          </w:p>
          <w:p w:rsidR="008170D4" w:rsidRDefault="008170D4" w:rsidP="002426E3">
            <w:pPr>
              <w:spacing w:line="360" w:lineRule="auto"/>
              <w:rPr>
                <w:kern w:val="0"/>
                <w:lang w:eastAsia="zh-CN"/>
              </w:rPr>
            </w:pPr>
            <w:r w:rsidRPr="00C80826">
              <w:rPr>
                <w:rFonts w:ascii="宋体" w:hAnsi="宋体" w:cs="宋体" w:hint="eastAsia"/>
                <w:szCs w:val="21"/>
                <w:lang w:eastAsia="zh-CN"/>
              </w:rPr>
              <w:t>（3）方案设计不合理，功能严重缺失，不满足招标文件要求，得0分。</w:t>
            </w:r>
          </w:p>
        </w:tc>
        <w:tc>
          <w:tcPr>
            <w:tcW w:w="1011" w:type="dxa"/>
          </w:tcPr>
          <w:p w:rsidR="008170D4" w:rsidRDefault="008170D4" w:rsidP="002426E3">
            <w:pPr>
              <w:spacing w:line="360" w:lineRule="auto"/>
              <w:rPr>
                <w:kern w:val="0"/>
                <w:lang w:eastAsia="zh-CN"/>
              </w:rPr>
            </w:pPr>
          </w:p>
        </w:tc>
      </w:tr>
      <w:tr w:rsidR="008170D4">
        <w:trPr>
          <w:trHeight w:val="1110"/>
        </w:trPr>
        <w:tc>
          <w:tcPr>
            <w:tcW w:w="710" w:type="dxa"/>
            <w:vMerge/>
          </w:tcPr>
          <w:p w:rsidR="008170D4" w:rsidRDefault="008170D4">
            <w:pPr>
              <w:spacing w:after="160" w:line="360" w:lineRule="auto"/>
              <w:rPr>
                <w:kern w:val="0"/>
                <w:lang w:eastAsia="zh-CN"/>
              </w:rPr>
            </w:pPr>
          </w:p>
        </w:tc>
        <w:tc>
          <w:tcPr>
            <w:tcW w:w="709" w:type="dxa"/>
            <w:vMerge/>
          </w:tcPr>
          <w:p w:rsidR="008170D4" w:rsidRDefault="008170D4">
            <w:pPr>
              <w:spacing w:after="160" w:line="360" w:lineRule="auto"/>
              <w:rPr>
                <w:kern w:val="0"/>
                <w:lang w:eastAsia="zh-CN"/>
              </w:rPr>
            </w:pPr>
          </w:p>
        </w:tc>
        <w:tc>
          <w:tcPr>
            <w:tcW w:w="2249" w:type="dxa"/>
            <w:vAlign w:val="center"/>
          </w:tcPr>
          <w:p w:rsidR="008170D4" w:rsidRDefault="008170D4">
            <w:pPr>
              <w:spacing w:line="360" w:lineRule="auto"/>
              <w:rPr>
                <w:kern w:val="0"/>
                <w:lang w:eastAsia="zh-CN"/>
              </w:rPr>
            </w:pPr>
            <w:bookmarkStart w:id="20" w:name="_Hlk529523845"/>
            <w:r>
              <w:rPr>
                <w:rFonts w:hint="eastAsia"/>
                <w:kern w:val="0"/>
                <w:lang w:eastAsia="zh-CN"/>
              </w:rPr>
              <w:t>产品技术指标情况</w:t>
            </w:r>
          </w:p>
          <w:p w:rsidR="008170D4" w:rsidRDefault="008170D4">
            <w:pPr>
              <w:spacing w:line="360" w:lineRule="auto"/>
              <w:rPr>
                <w:kern w:val="0"/>
                <w:lang w:eastAsia="zh-CN"/>
              </w:rPr>
            </w:pPr>
            <w:r>
              <w:rPr>
                <w:rFonts w:hint="eastAsia"/>
                <w:kern w:val="0"/>
                <w:lang w:eastAsia="zh-CN"/>
              </w:rPr>
              <w:t>（</w:t>
            </w:r>
            <w:r>
              <w:rPr>
                <w:kern w:val="0"/>
                <w:lang w:eastAsia="zh-CN"/>
              </w:rPr>
              <w:t>5</w:t>
            </w:r>
            <w:r>
              <w:rPr>
                <w:rFonts w:hint="eastAsia"/>
                <w:kern w:val="0"/>
                <w:lang w:eastAsia="zh-CN"/>
              </w:rPr>
              <w:t>分）</w:t>
            </w:r>
            <w:bookmarkEnd w:id="20"/>
          </w:p>
        </w:tc>
        <w:tc>
          <w:tcPr>
            <w:tcW w:w="4961" w:type="dxa"/>
            <w:vAlign w:val="center"/>
          </w:tcPr>
          <w:p w:rsidR="008170D4" w:rsidRDefault="00AF281A">
            <w:pPr>
              <w:spacing w:line="360" w:lineRule="auto"/>
              <w:rPr>
                <w:kern w:val="0"/>
                <w:lang w:eastAsia="zh-CN"/>
              </w:rPr>
            </w:pPr>
            <w:r>
              <w:rPr>
                <w:rFonts w:hint="eastAsia"/>
                <w:kern w:val="0"/>
                <w:lang w:eastAsia="zh-CN"/>
              </w:rPr>
              <w:t>采购</w:t>
            </w:r>
            <w:r w:rsidR="008170D4">
              <w:rPr>
                <w:rFonts w:hint="eastAsia"/>
                <w:kern w:val="0"/>
                <w:lang w:eastAsia="zh-CN"/>
              </w:rPr>
              <w:t>文件技术需求中标注“</w:t>
            </w:r>
            <w:r w:rsidR="008170D4">
              <w:rPr>
                <w:rFonts w:hint="eastAsia"/>
                <w:kern w:val="0"/>
                <w:lang w:eastAsia="zh-CN"/>
              </w:rPr>
              <w:t>#</w:t>
            </w:r>
            <w:r w:rsidR="008170D4">
              <w:rPr>
                <w:rFonts w:hint="eastAsia"/>
                <w:kern w:val="0"/>
                <w:lang w:eastAsia="zh-CN"/>
              </w:rPr>
              <w:t>”部分为主要要求，审核依据为</w:t>
            </w:r>
            <w:r>
              <w:rPr>
                <w:rFonts w:hint="eastAsia"/>
                <w:kern w:val="0"/>
                <w:lang w:eastAsia="zh-CN"/>
              </w:rPr>
              <w:t>采购</w:t>
            </w:r>
            <w:r w:rsidR="008170D4">
              <w:rPr>
                <w:rFonts w:hint="eastAsia"/>
                <w:kern w:val="0"/>
                <w:lang w:eastAsia="zh-CN"/>
              </w:rPr>
              <w:t>文件中提供的技术支持资料。每有一项标注“</w:t>
            </w:r>
            <w:r w:rsidR="008170D4">
              <w:rPr>
                <w:rFonts w:hint="eastAsia"/>
                <w:kern w:val="0"/>
                <w:lang w:eastAsia="zh-CN"/>
              </w:rPr>
              <w:t>#</w:t>
            </w:r>
            <w:r w:rsidR="008170D4">
              <w:rPr>
                <w:rFonts w:hint="eastAsia"/>
                <w:kern w:val="0"/>
                <w:lang w:eastAsia="zh-CN"/>
              </w:rPr>
              <w:t>”内容完全满足招标文件要求得</w:t>
            </w:r>
            <w:r w:rsidR="008170D4">
              <w:rPr>
                <w:kern w:val="0"/>
                <w:lang w:eastAsia="zh-CN"/>
              </w:rPr>
              <w:t>5</w:t>
            </w:r>
            <w:r w:rsidR="008170D4">
              <w:rPr>
                <w:rFonts w:hint="eastAsia"/>
                <w:kern w:val="0"/>
                <w:lang w:eastAsia="zh-CN"/>
              </w:rPr>
              <w:t>分；共计</w:t>
            </w:r>
            <w:r w:rsidR="008170D4">
              <w:rPr>
                <w:kern w:val="0"/>
                <w:lang w:eastAsia="zh-CN"/>
              </w:rPr>
              <w:t>1</w:t>
            </w:r>
            <w:r w:rsidR="008170D4">
              <w:rPr>
                <w:rFonts w:hint="eastAsia"/>
                <w:kern w:val="0"/>
                <w:lang w:eastAsia="zh-CN"/>
              </w:rPr>
              <w:t>项，满分</w:t>
            </w:r>
            <w:r w:rsidR="008170D4">
              <w:rPr>
                <w:kern w:val="0"/>
                <w:lang w:eastAsia="zh-CN"/>
              </w:rPr>
              <w:t>5</w:t>
            </w:r>
            <w:r w:rsidR="008170D4">
              <w:rPr>
                <w:rFonts w:hint="eastAsia"/>
                <w:kern w:val="0"/>
                <w:lang w:eastAsia="zh-CN"/>
              </w:rPr>
              <w:t>分。</w:t>
            </w:r>
          </w:p>
          <w:p w:rsidR="008170D4" w:rsidRDefault="008170D4">
            <w:pPr>
              <w:snapToGrid w:val="0"/>
              <w:spacing w:line="360" w:lineRule="auto"/>
              <w:ind w:leftChars="20" w:left="42"/>
              <w:rPr>
                <w:kern w:val="0"/>
                <w:lang w:eastAsia="zh-CN"/>
              </w:rPr>
            </w:pPr>
            <w:r>
              <w:rPr>
                <w:rFonts w:hint="eastAsia"/>
                <w:kern w:val="0"/>
                <w:lang w:eastAsia="zh-CN"/>
              </w:rPr>
              <w:t>无标识的指标每项负偏离扣</w:t>
            </w:r>
            <w:r>
              <w:rPr>
                <w:kern w:val="0"/>
                <w:lang w:eastAsia="zh-CN"/>
              </w:rPr>
              <w:t>1</w:t>
            </w:r>
            <w:r>
              <w:rPr>
                <w:rFonts w:hint="eastAsia"/>
                <w:kern w:val="0"/>
                <w:lang w:eastAsia="zh-CN"/>
              </w:rPr>
              <w:t>分，扣完为止。</w:t>
            </w:r>
          </w:p>
        </w:tc>
        <w:tc>
          <w:tcPr>
            <w:tcW w:w="1011" w:type="dxa"/>
          </w:tcPr>
          <w:p w:rsidR="008170D4" w:rsidRDefault="008170D4">
            <w:pPr>
              <w:widowControl/>
              <w:snapToGrid w:val="0"/>
              <w:spacing w:line="360" w:lineRule="auto"/>
              <w:ind w:leftChars="20" w:left="42"/>
              <w:jc w:val="left"/>
              <w:rPr>
                <w:rFonts w:ascii="宋体" w:hAnsi="宋体"/>
                <w:kern w:val="0"/>
                <w:szCs w:val="21"/>
                <w:lang w:eastAsia="zh-CN"/>
              </w:rPr>
            </w:pPr>
          </w:p>
        </w:tc>
      </w:tr>
      <w:tr w:rsidR="008170D4">
        <w:trPr>
          <w:trHeight w:val="1110"/>
        </w:trPr>
        <w:tc>
          <w:tcPr>
            <w:tcW w:w="710" w:type="dxa"/>
            <w:vMerge/>
          </w:tcPr>
          <w:p w:rsidR="008170D4" w:rsidRDefault="008170D4" w:rsidP="002426E3">
            <w:pPr>
              <w:spacing w:after="160" w:line="360" w:lineRule="auto"/>
              <w:rPr>
                <w:kern w:val="0"/>
                <w:lang w:eastAsia="zh-CN"/>
              </w:rPr>
            </w:pPr>
          </w:p>
        </w:tc>
        <w:tc>
          <w:tcPr>
            <w:tcW w:w="709" w:type="dxa"/>
            <w:vMerge/>
          </w:tcPr>
          <w:p w:rsidR="008170D4" w:rsidRDefault="008170D4" w:rsidP="002426E3">
            <w:pPr>
              <w:spacing w:after="160" w:line="360" w:lineRule="auto"/>
              <w:rPr>
                <w:kern w:val="0"/>
                <w:lang w:eastAsia="zh-CN"/>
              </w:rPr>
            </w:pPr>
          </w:p>
        </w:tc>
        <w:tc>
          <w:tcPr>
            <w:tcW w:w="2249" w:type="dxa"/>
            <w:vAlign w:val="center"/>
          </w:tcPr>
          <w:p w:rsidR="008170D4" w:rsidRDefault="008170D4" w:rsidP="002426E3">
            <w:pPr>
              <w:spacing w:line="360" w:lineRule="auto"/>
              <w:rPr>
                <w:kern w:val="0"/>
                <w:lang w:eastAsia="zh-CN"/>
              </w:rPr>
            </w:pPr>
            <w:r w:rsidRPr="00BD2862">
              <w:rPr>
                <w:rFonts w:ascii="宋体" w:hAnsi="宋体" w:cs="仿宋" w:hint="eastAsia"/>
                <w:color w:val="000000"/>
                <w:szCs w:val="21"/>
                <w:lang w:eastAsia="zh-CN"/>
              </w:rPr>
              <w:t>实施方案</w:t>
            </w:r>
            <w:r w:rsidRPr="00BD2862">
              <w:rPr>
                <w:rFonts w:ascii="宋体" w:hAnsi="宋体" w:cs="仿宋"/>
                <w:color w:val="000000"/>
                <w:szCs w:val="21"/>
                <w:lang w:eastAsia="zh-CN"/>
              </w:rPr>
              <w:t>的评价</w:t>
            </w:r>
            <w:r w:rsidRPr="00BD2862">
              <w:rPr>
                <w:rFonts w:ascii="宋体" w:hAnsi="宋体" w:cs="仿宋" w:hint="eastAsia"/>
                <w:color w:val="000000"/>
                <w:szCs w:val="21"/>
                <w:lang w:eastAsia="zh-CN"/>
              </w:rPr>
              <w:t>（</w:t>
            </w:r>
            <w:r>
              <w:rPr>
                <w:rFonts w:ascii="宋体" w:hAnsi="宋体" w:cs="仿宋" w:hint="eastAsia"/>
                <w:color w:val="000000"/>
                <w:szCs w:val="21"/>
                <w:lang w:eastAsia="zh-CN"/>
              </w:rPr>
              <w:t>15</w:t>
            </w:r>
            <w:r w:rsidRPr="00BD2862">
              <w:rPr>
                <w:rFonts w:ascii="宋体" w:hAnsi="宋体" w:cs="仿宋" w:hint="eastAsia"/>
                <w:color w:val="000000"/>
                <w:szCs w:val="21"/>
                <w:lang w:eastAsia="zh-CN"/>
              </w:rPr>
              <w:t>分）</w:t>
            </w:r>
          </w:p>
        </w:tc>
        <w:tc>
          <w:tcPr>
            <w:tcW w:w="4961" w:type="dxa"/>
            <w:vAlign w:val="center"/>
          </w:tcPr>
          <w:p w:rsidR="008170D4" w:rsidRPr="00BD2862" w:rsidRDefault="008170D4" w:rsidP="002426E3">
            <w:pPr>
              <w:widowControl/>
              <w:spacing w:line="360" w:lineRule="auto"/>
              <w:jc w:val="left"/>
              <w:rPr>
                <w:rFonts w:ascii="宋体" w:hAnsi="宋体" w:cs="仿宋"/>
                <w:color w:val="000000"/>
                <w:szCs w:val="21"/>
                <w:lang w:eastAsia="zh-CN"/>
              </w:rPr>
            </w:pPr>
            <w:r w:rsidRPr="00BD2862">
              <w:rPr>
                <w:rFonts w:ascii="宋体" w:hAnsi="宋体" w:cs="仿宋" w:hint="eastAsia"/>
                <w:color w:val="000000"/>
                <w:szCs w:val="21"/>
                <w:lang w:eastAsia="zh-CN"/>
              </w:rPr>
              <w:t>对实施方案进行评价，评价依据</w:t>
            </w:r>
            <w:r w:rsidR="004C0799">
              <w:rPr>
                <w:rFonts w:ascii="宋体" w:hAnsi="宋体" w:cs="仿宋" w:hint="eastAsia"/>
                <w:color w:val="000000"/>
                <w:szCs w:val="21"/>
                <w:lang w:eastAsia="zh-CN"/>
              </w:rPr>
              <w:t>响应人</w:t>
            </w:r>
            <w:r w:rsidRPr="00BD2862">
              <w:rPr>
                <w:rFonts w:ascii="宋体" w:hAnsi="宋体" w:cs="仿宋" w:hint="eastAsia"/>
                <w:color w:val="000000"/>
                <w:szCs w:val="21"/>
                <w:lang w:eastAsia="zh-CN"/>
              </w:rPr>
              <w:t>提供的实施方案中涉及的实施保障合理性、实施计划可行性、实施组织完整性、实施内容全面性：</w:t>
            </w:r>
          </w:p>
          <w:p w:rsidR="008170D4" w:rsidRPr="00BD2862" w:rsidRDefault="008170D4" w:rsidP="002426E3">
            <w:pPr>
              <w:widowControl/>
              <w:spacing w:line="360" w:lineRule="auto"/>
              <w:jc w:val="left"/>
              <w:rPr>
                <w:rFonts w:ascii="宋体" w:hAnsi="宋体" w:cs="仿宋"/>
                <w:color w:val="000000"/>
                <w:szCs w:val="21"/>
                <w:lang w:eastAsia="zh-CN"/>
              </w:rPr>
            </w:pPr>
            <w:r w:rsidRPr="00BD2862">
              <w:rPr>
                <w:rFonts w:ascii="宋体" w:hAnsi="宋体" w:cs="仿宋"/>
                <w:color w:val="000000"/>
                <w:szCs w:val="21"/>
                <w:lang w:eastAsia="zh-CN"/>
              </w:rPr>
              <w:t>提供的</w:t>
            </w:r>
            <w:r w:rsidRPr="00BD2862">
              <w:rPr>
                <w:rFonts w:ascii="宋体" w:hAnsi="宋体" w:cs="仿宋" w:hint="eastAsia"/>
                <w:color w:val="000000"/>
                <w:szCs w:val="21"/>
                <w:lang w:eastAsia="zh-CN"/>
              </w:rPr>
              <w:t>实施方案</w:t>
            </w:r>
            <w:r w:rsidRPr="00BD2862">
              <w:rPr>
                <w:rFonts w:ascii="宋体" w:hAnsi="宋体" w:cs="仿宋"/>
                <w:color w:val="000000"/>
                <w:szCs w:val="21"/>
                <w:lang w:eastAsia="zh-CN"/>
              </w:rPr>
              <w:t>严密、针对性强、切实可行得</w:t>
            </w:r>
            <w:r>
              <w:rPr>
                <w:rFonts w:ascii="宋体" w:hAnsi="宋体" w:cs="仿宋" w:hint="eastAsia"/>
                <w:color w:val="000000"/>
                <w:szCs w:val="21"/>
                <w:lang w:eastAsia="zh-CN"/>
              </w:rPr>
              <w:t>15</w:t>
            </w:r>
            <w:r w:rsidRPr="00BD2862">
              <w:rPr>
                <w:rFonts w:ascii="宋体" w:hAnsi="宋体" w:cs="仿宋"/>
                <w:color w:val="000000"/>
                <w:szCs w:val="21"/>
                <w:lang w:eastAsia="zh-CN"/>
              </w:rPr>
              <w:t>分；</w:t>
            </w:r>
          </w:p>
          <w:p w:rsidR="008170D4" w:rsidRPr="00BD2862" w:rsidRDefault="004C0799" w:rsidP="002426E3">
            <w:pPr>
              <w:widowControl/>
              <w:spacing w:line="360" w:lineRule="auto"/>
              <w:jc w:val="left"/>
              <w:rPr>
                <w:rFonts w:ascii="宋体" w:hAnsi="宋体" w:cs="仿宋"/>
                <w:color w:val="000000"/>
                <w:szCs w:val="21"/>
                <w:lang w:eastAsia="zh-CN"/>
              </w:rPr>
            </w:pPr>
            <w:r>
              <w:rPr>
                <w:rFonts w:ascii="宋体" w:hAnsi="宋体" w:cs="仿宋"/>
                <w:color w:val="000000"/>
                <w:szCs w:val="21"/>
                <w:lang w:eastAsia="zh-CN"/>
              </w:rPr>
              <w:t>响应人</w:t>
            </w:r>
            <w:r w:rsidR="008170D4" w:rsidRPr="00BD2862">
              <w:rPr>
                <w:rFonts w:ascii="宋体" w:hAnsi="宋体" w:cs="仿宋"/>
                <w:color w:val="000000"/>
                <w:szCs w:val="21"/>
                <w:lang w:eastAsia="zh-CN"/>
              </w:rPr>
              <w:t>提供的</w:t>
            </w:r>
            <w:r w:rsidR="008170D4" w:rsidRPr="00BD2862">
              <w:rPr>
                <w:rFonts w:ascii="宋体" w:hAnsi="宋体" w:cs="仿宋" w:hint="eastAsia"/>
                <w:color w:val="000000"/>
                <w:szCs w:val="21"/>
                <w:lang w:eastAsia="zh-CN"/>
              </w:rPr>
              <w:t>实施方案</w:t>
            </w:r>
            <w:r w:rsidR="008170D4" w:rsidRPr="00BD2862">
              <w:rPr>
                <w:rFonts w:ascii="宋体" w:hAnsi="宋体" w:cs="仿宋"/>
                <w:color w:val="000000"/>
                <w:szCs w:val="21"/>
                <w:lang w:eastAsia="zh-CN"/>
              </w:rPr>
              <w:t>基本合理、部分可行得</w:t>
            </w:r>
            <w:r w:rsidR="008170D4">
              <w:rPr>
                <w:rFonts w:ascii="宋体" w:hAnsi="宋体" w:cs="仿宋" w:hint="eastAsia"/>
                <w:color w:val="000000"/>
                <w:szCs w:val="21"/>
                <w:lang w:eastAsia="zh-CN"/>
              </w:rPr>
              <w:t>7</w:t>
            </w:r>
            <w:r w:rsidR="008170D4" w:rsidRPr="00BD2862">
              <w:rPr>
                <w:rFonts w:ascii="宋体" w:hAnsi="宋体" w:cs="仿宋"/>
                <w:color w:val="000000"/>
                <w:szCs w:val="21"/>
                <w:lang w:eastAsia="zh-CN"/>
              </w:rPr>
              <w:t>分；</w:t>
            </w:r>
          </w:p>
          <w:p w:rsidR="008170D4" w:rsidRDefault="004C0799" w:rsidP="002426E3">
            <w:pPr>
              <w:spacing w:line="360" w:lineRule="auto"/>
              <w:rPr>
                <w:kern w:val="0"/>
                <w:lang w:eastAsia="zh-CN"/>
              </w:rPr>
            </w:pPr>
            <w:r>
              <w:rPr>
                <w:rFonts w:ascii="宋体" w:hAnsi="宋体" w:cs="仿宋"/>
                <w:color w:val="000000"/>
                <w:szCs w:val="21"/>
                <w:lang w:eastAsia="zh-CN"/>
              </w:rPr>
              <w:t>响应人</w:t>
            </w:r>
            <w:r w:rsidR="008170D4" w:rsidRPr="00BD2862">
              <w:rPr>
                <w:rFonts w:ascii="宋体" w:hAnsi="宋体" w:cs="仿宋"/>
                <w:color w:val="000000"/>
                <w:szCs w:val="21"/>
                <w:lang w:eastAsia="zh-CN"/>
              </w:rPr>
              <w:t>提供的</w:t>
            </w:r>
            <w:r w:rsidR="008170D4" w:rsidRPr="00BD2862">
              <w:rPr>
                <w:rFonts w:ascii="宋体" w:hAnsi="宋体" w:cs="仿宋" w:hint="eastAsia"/>
                <w:color w:val="000000"/>
                <w:szCs w:val="21"/>
                <w:lang w:eastAsia="zh-CN"/>
              </w:rPr>
              <w:t>实施方案</w:t>
            </w:r>
            <w:r w:rsidR="008170D4" w:rsidRPr="00BD2862">
              <w:rPr>
                <w:rFonts w:ascii="宋体" w:hAnsi="宋体" w:cs="仿宋"/>
                <w:color w:val="000000"/>
                <w:szCs w:val="21"/>
                <w:lang w:eastAsia="zh-CN"/>
              </w:rPr>
              <w:t>不合理、不可行得</w:t>
            </w:r>
            <w:r w:rsidR="008170D4">
              <w:rPr>
                <w:rFonts w:ascii="宋体" w:hAnsi="宋体" w:cs="仿宋" w:hint="eastAsia"/>
                <w:color w:val="000000"/>
                <w:szCs w:val="21"/>
                <w:lang w:eastAsia="zh-CN"/>
              </w:rPr>
              <w:t>1</w:t>
            </w:r>
            <w:r w:rsidR="008170D4" w:rsidRPr="00BD2862">
              <w:rPr>
                <w:rFonts w:ascii="宋体" w:hAnsi="宋体" w:cs="仿宋"/>
                <w:color w:val="000000"/>
                <w:szCs w:val="21"/>
                <w:lang w:eastAsia="zh-CN"/>
              </w:rPr>
              <w:t>分。</w:t>
            </w:r>
          </w:p>
        </w:tc>
        <w:tc>
          <w:tcPr>
            <w:tcW w:w="1011" w:type="dxa"/>
          </w:tcPr>
          <w:p w:rsidR="008170D4" w:rsidRDefault="008170D4" w:rsidP="002426E3">
            <w:pPr>
              <w:widowControl/>
              <w:snapToGrid w:val="0"/>
              <w:spacing w:line="360" w:lineRule="auto"/>
              <w:ind w:leftChars="20" w:left="42"/>
              <w:jc w:val="left"/>
              <w:rPr>
                <w:rFonts w:ascii="宋体" w:hAnsi="宋体"/>
                <w:kern w:val="0"/>
                <w:szCs w:val="21"/>
                <w:lang w:eastAsia="zh-CN"/>
              </w:rPr>
            </w:pPr>
          </w:p>
        </w:tc>
      </w:tr>
      <w:tr w:rsidR="008170D4">
        <w:trPr>
          <w:trHeight w:val="1110"/>
        </w:trPr>
        <w:tc>
          <w:tcPr>
            <w:tcW w:w="710" w:type="dxa"/>
            <w:vMerge/>
          </w:tcPr>
          <w:p w:rsidR="008170D4" w:rsidRDefault="008170D4">
            <w:pPr>
              <w:spacing w:after="160" w:line="360" w:lineRule="auto"/>
              <w:rPr>
                <w:kern w:val="0"/>
                <w:lang w:eastAsia="zh-CN"/>
              </w:rPr>
            </w:pPr>
          </w:p>
        </w:tc>
        <w:tc>
          <w:tcPr>
            <w:tcW w:w="709" w:type="dxa"/>
            <w:vMerge/>
          </w:tcPr>
          <w:p w:rsidR="008170D4" w:rsidRDefault="008170D4">
            <w:pPr>
              <w:spacing w:after="160" w:line="360" w:lineRule="auto"/>
              <w:rPr>
                <w:kern w:val="0"/>
                <w:lang w:eastAsia="zh-CN"/>
              </w:rPr>
            </w:pPr>
          </w:p>
        </w:tc>
        <w:tc>
          <w:tcPr>
            <w:tcW w:w="2249" w:type="dxa"/>
            <w:vAlign w:val="center"/>
          </w:tcPr>
          <w:p w:rsidR="008170D4" w:rsidRDefault="008170D4">
            <w:pPr>
              <w:spacing w:line="360" w:lineRule="auto"/>
              <w:rPr>
                <w:kern w:val="0"/>
                <w:lang w:eastAsia="zh-CN"/>
              </w:rPr>
            </w:pPr>
            <w:r>
              <w:rPr>
                <w:kern w:val="0"/>
                <w:lang w:eastAsia="zh-CN"/>
              </w:rPr>
              <w:t>对</w:t>
            </w:r>
            <w:r w:rsidR="004C0799">
              <w:rPr>
                <w:kern w:val="0"/>
                <w:lang w:eastAsia="zh-CN"/>
              </w:rPr>
              <w:t>响应人</w:t>
            </w:r>
            <w:r>
              <w:rPr>
                <w:rFonts w:hint="eastAsia"/>
                <w:kern w:val="0"/>
                <w:lang w:eastAsia="zh-CN"/>
              </w:rPr>
              <w:t>兼容性方案</w:t>
            </w:r>
            <w:r>
              <w:rPr>
                <w:kern w:val="0"/>
                <w:lang w:eastAsia="zh-CN"/>
              </w:rPr>
              <w:t>的评价（</w:t>
            </w:r>
            <w:r>
              <w:rPr>
                <w:rFonts w:ascii="Calibri" w:eastAsia="Calibri" w:hAnsi="Calibri" w:cs="Calibri"/>
                <w:kern w:val="0"/>
                <w:lang w:eastAsia="zh-CN"/>
              </w:rPr>
              <w:t xml:space="preserve">15 </w:t>
            </w:r>
            <w:r>
              <w:rPr>
                <w:kern w:val="0"/>
                <w:lang w:eastAsia="zh-CN"/>
              </w:rPr>
              <w:t>分）</w:t>
            </w:r>
          </w:p>
        </w:tc>
        <w:tc>
          <w:tcPr>
            <w:tcW w:w="4961" w:type="dxa"/>
          </w:tcPr>
          <w:p w:rsidR="008170D4" w:rsidRDefault="008170D4">
            <w:pPr>
              <w:widowControl/>
              <w:snapToGrid w:val="0"/>
              <w:spacing w:line="360" w:lineRule="auto"/>
              <w:ind w:leftChars="20" w:left="42"/>
              <w:jc w:val="left"/>
              <w:rPr>
                <w:rFonts w:ascii="宋体" w:hAnsi="宋体"/>
                <w:kern w:val="0"/>
                <w:szCs w:val="21"/>
                <w:lang w:eastAsia="zh-CN"/>
              </w:rPr>
            </w:pPr>
            <w:r>
              <w:rPr>
                <w:rFonts w:ascii="宋体" w:hAnsi="宋体"/>
                <w:kern w:val="0"/>
                <w:szCs w:val="21"/>
                <w:lang w:eastAsia="zh-CN"/>
              </w:rPr>
              <w:t>所投</w:t>
            </w:r>
            <w:r>
              <w:rPr>
                <w:rFonts w:ascii="宋体" w:hAnsi="宋体" w:hint="eastAsia"/>
                <w:kern w:val="0"/>
                <w:szCs w:val="21"/>
                <w:lang w:eastAsia="zh-CN"/>
              </w:rPr>
              <w:t>个人数字证书</w:t>
            </w:r>
            <w:r>
              <w:rPr>
                <w:rFonts w:ascii="宋体" w:hAnsi="宋体"/>
                <w:kern w:val="0"/>
                <w:szCs w:val="21"/>
                <w:lang w:eastAsia="zh-CN"/>
              </w:rPr>
              <w:t>与</w:t>
            </w:r>
            <w:r>
              <w:rPr>
                <w:rFonts w:ascii="宋体" w:hAnsi="宋体" w:hint="eastAsia"/>
                <w:kern w:val="0"/>
                <w:szCs w:val="21"/>
                <w:lang w:eastAsia="zh-CN"/>
              </w:rPr>
              <w:t>医</w:t>
            </w:r>
            <w:r>
              <w:rPr>
                <w:rFonts w:ascii="宋体" w:hAnsi="宋体"/>
                <w:kern w:val="0"/>
                <w:szCs w:val="21"/>
                <w:lang w:eastAsia="zh-CN"/>
              </w:rPr>
              <w:t>院现有电子认证体系可无缝衔接</w:t>
            </w:r>
            <w:r>
              <w:rPr>
                <w:rFonts w:ascii="宋体" w:hAnsi="宋体" w:hint="eastAsia"/>
                <w:kern w:val="0"/>
                <w:szCs w:val="21"/>
                <w:lang w:eastAsia="zh-CN"/>
              </w:rPr>
              <w:t>，</w:t>
            </w:r>
            <w:r>
              <w:rPr>
                <w:rFonts w:ascii="宋体" w:hAnsi="宋体"/>
                <w:kern w:val="0"/>
                <w:szCs w:val="21"/>
                <w:lang w:eastAsia="zh-CN"/>
              </w:rPr>
              <w:t>提供相关</w:t>
            </w:r>
            <w:r>
              <w:rPr>
                <w:rFonts w:ascii="宋体" w:hAnsi="宋体" w:hint="eastAsia"/>
                <w:kern w:val="0"/>
                <w:szCs w:val="21"/>
                <w:lang w:eastAsia="zh-CN"/>
              </w:rPr>
              <w:t>兼容性</w:t>
            </w:r>
            <w:r>
              <w:rPr>
                <w:rFonts w:ascii="宋体" w:hAnsi="宋体"/>
                <w:kern w:val="0"/>
                <w:szCs w:val="21"/>
                <w:lang w:eastAsia="zh-CN"/>
              </w:rPr>
              <w:t>证明材料</w:t>
            </w:r>
            <w:r>
              <w:rPr>
                <w:rFonts w:ascii="宋体" w:hAnsi="宋体" w:hint="eastAsia"/>
                <w:kern w:val="0"/>
                <w:szCs w:val="21"/>
                <w:lang w:eastAsia="zh-CN"/>
              </w:rPr>
              <w:t>并制定兼容性方案，相关业务系统对接改造量尽可能小。</w:t>
            </w:r>
          </w:p>
          <w:p w:rsidR="008170D4" w:rsidRDefault="008170D4">
            <w:pPr>
              <w:spacing w:line="360" w:lineRule="auto"/>
              <w:rPr>
                <w:kern w:val="0"/>
                <w:lang w:eastAsia="zh-CN"/>
              </w:rPr>
            </w:pPr>
            <w:r>
              <w:rPr>
                <w:kern w:val="0"/>
                <w:lang w:eastAsia="zh-CN"/>
              </w:rPr>
              <w:t>提供的</w:t>
            </w:r>
            <w:r>
              <w:rPr>
                <w:rFonts w:hint="eastAsia"/>
                <w:kern w:val="0"/>
                <w:lang w:eastAsia="zh-CN"/>
              </w:rPr>
              <w:t>兼容性方案</w:t>
            </w:r>
            <w:r>
              <w:rPr>
                <w:kern w:val="0"/>
                <w:lang w:eastAsia="zh-CN"/>
              </w:rPr>
              <w:t>严密、针对性强、切实可行得</w:t>
            </w:r>
            <w:r>
              <w:rPr>
                <w:kern w:val="0"/>
                <w:lang w:eastAsia="zh-CN"/>
              </w:rPr>
              <w:t>15</w:t>
            </w:r>
            <w:r>
              <w:rPr>
                <w:kern w:val="0"/>
                <w:lang w:eastAsia="zh-CN"/>
              </w:rPr>
              <w:t>分；</w:t>
            </w:r>
          </w:p>
          <w:p w:rsidR="008170D4" w:rsidRDefault="004C0799">
            <w:pPr>
              <w:spacing w:line="360" w:lineRule="auto"/>
              <w:rPr>
                <w:kern w:val="0"/>
                <w:lang w:eastAsia="zh-CN"/>
              </w:rPr>
            </w:pPr>
            <w:r>
              <w:rPr>
                <w:kern w:val="0"/>
                <w:lang w:eastAsia="zh-CN"/>
              </w:rPr>
              <w:t>响应人</w:t>
            </w:r>
            <w:r w:rsidR="008170D4">
              <w:rPr>
                <w:kern w:val="0"/>
                <w:lang w:eastAsia="zh-CN"/>
              </w:rPr>
              <w:t>提供的</w:t>
            </w:r>
            <w:r w:rsidR="008170D4">
              <w:rPr>
                <w:rFonts w:hint="eastAsia"/>
                <w:kern w:val="0"/>
                <w:lang w:eastAsia="zh-CN"/>
              </w:rPr>
              <w:t>兼容性方案</w:t>
            </w:r>
            <w:r w:rsidR="008170D4">
              <w:rPr>
                <w:kern w:val="0"/>
                <w:lang w:eastAsia="zh-CN"/>
              </w:rPr>
              <w:t>基本合理、部分可行得</w:t>
            </w:r>
            <w:r w:rsidR="008170D4">
              <w:rPr>
                <w:kern w:val="0"/>
                <w:lang w:eastAsia="zh-CN"/>
              </w:rPr>
              <w:t>7</w:t>
            </w:r>
            <w:r w:rsidR="008170D4">
              <w:rPr>
                <w:kern w:val="0"/>
                <w:lang w:eastAsia="zh-CN"/>
              </w:rPr>
              <w:t>分；</w:t>
            </w:r>
          </w:p>
          <w:p w:rsidR="008170D4" w:rsidRDefault="004C0799">
            <w:pPr>
              <w:widowControl/>
              <w:snapToGrid w:val="0"/>
              <w:spacing w:line="360" w:lineRule="auto"/>
              <w:ind w:leftChars="20" w:left="42"/>
              <w:jc w:val="left"/>
              <w:rPr>
                <w:rFonts w:ascii="宋体" w:hAnsi="宋体"/>
                <w:kern w:val="0"/>
                <w:szCs w:val="21"/>
                <w:lang w:eastAsia="zh-CN"/>
              </w:rPr>
            </w:pPr>
            <w:r>
              <w:rPr>
                <w:kern w:val="0"/>
                <w:lang w:eastAsia="zh-CN"/>
              </w:rPr>
              <w:t>响应人</w:t>
            </w:r>
            <w:r w:rsidR="008170D4">
              <w:rPr>
                <w:kern w:val="0"/>
                <w:lang w:eastAsia="zh-CN"/>
              </w:rPr>
              <w:t>提供的</w:t>
            </w:r>
            <w:r w:rsidR="008170D4">
              <w:rPr>
                <w:rFonts w:hint="eastAsia"/>
                <w:kern w:val="0"/>
                <w:lang w:eastAsia="zh-CN"/>
              </w:rPr>
              <w:t>兼容性方案</w:t>
            </w:r>
            <w:r w:rsidR="008170D4">
              <w:rPr>
                <w:kern w:val="0"/>
                <w:lang w:eastAsia="zh-CN"/>
              </w:rPr>
              <w:t>不合理、不可行得</w:t>
            </w:r>
            <w:r w:rsidR="008170D4">
              <w:rPr>
                <w:kern w:val="0"/>
                <w:lang w:eastAsia="zh-CN"/>
              </w:rPr>
              <w:t>1</w:t>
            </w:r>
            <w:r w:rsidR="008170D4">
              <w:rPr>
                <w:kern w:val="0"/>
                <w:lang w:eastAsia="zh-CN"/>
              </w:rPr>
              <w:t>分。</w:t>
            </w:r>
          </w:p>
        </w:tc>
        <w:tc>
          <w:tcPr>
            <w:tcW w:w="1011" w:type="dxa"/>
          </w:tcPr>
          <w:p w:rsidR="008170D4" w:rsidRDefault="008170D4">
            <w:pPr>
              <w:widowControl/>
              <w:snapToGrid w:val="0"/>
              <w:spacing w:line="360" w:lineRule="auto"/>
              <w:ind w:leftChars="20" w:left="42"/>
              <w:jc w:val="left"/>
              <w:rPr>
                <w:rFonts w:ascii="宋体" w:hAnsi="宋体"/>
                <w:kern w:val="0"/>
                <w:szCs w:val="21"/>
                <w:lang w:eastAsia="zh-CN"/>
              </w:rPr>
            </w:pPr>
          </w:p>
        </w:tc>
      </w:tr>
      <w:tr w:rsidR="008170D4">
        <w:trPr>
          <w:trHeight w:val="1376"/>
        </w:trPr>
        <w:tc>
          <w:tcPr>
            <w:tcW w:w="710" w:type="dxa"/>
            <w:vMerge/>
          </w:tcPr>
          <w:p w:rsidR="008170D4" w:rsidRDefault="008170D4" w:rsidP="002426E3">
            <w:pPr>
              <w:spacing w:after="160" w:line="360" w:lineRule="auto"/>
              <w:rPr>
                <w:kern w:val="0"/>
                <w:lang w:eastAsia="zh-CN"/>
              </w:rPr>
            </w:pPr>
          </w:p>
        </w:tc>
        <w:tc>
          <w:tcPr>
            <w:tcW w:w="709" w:type="dxa"/>
            <w:vMerge/>
          </w:tcPr>
          <w:p w:rsidR="008170D4" w:rsidRDefault="008170D4" w:rsidP="002426E3">
            <w:pPr>
              <w:spacing w:after="160" w:line="360" w:lineRule="auto"/>
              <w:rPr>
                <w:kern w:val="0"/>
                <w:lang w:eastAsia="zh-CN"/>
              </w:rPr>
            </w:pPr>
          </w:p>
        </w:tc>
        <w:tc>
          <w:tcPr>
            <w:tcW w:w="2249" w:type="dxa"/>
            <w:vAlign w:val="center"/>
          </w:tcPr>
          <w:p w:rsidR="008170D4" w:rsidRDefault="008170D4" w:rsidP="002426E3">
            <w:pPr>
              <w:spacing w:line="360" w:lineRule="auto"/>
              <w:rPr>
                <w:kern w:val="0"/>
                <w:lang w:eastAsia="zh-CN"/>
              </w:rPr>
            </w:pPr>
            <w:r w:rsidRPr="00BD2862">
              <w:rPr>
                <w:rFonts w:ascii="宋体" w:hAnsi="宋体" w:cs="仿宋" w:hint="eastAsia"/>
                <w:color w:val="000000"/>
                <w:szCs w:val="21"/>
                <w:lang w:eastAsia="zh-CN"/>
              </w:rPr>
              <w:t>售后</w:t>
            </w:r>
            <w:r>
              <w:rPr>
                <w:rFonts w:ascii="宋体" w:hAnsi="宋体" w:cs="仿宋" w:hint="eastAsia"/>
                <w:color w:val="000000"/>
                <w:szCs w:val="21"/>
                <w:lang w:eastAsia="zh-CN"/>
              </w:rPr>
              <w:t>服务</w:t>
            </w:r>
            <w:r w:rsidRPr="00BD2862">
              <w:rPr>
                <w:rFonts w:ascii="宋体" w:hAnsi="宋体" w:cs="仿宋"/>
                <w:color w:val="000000"/>
                <w:szCs w:val="21"/>
                <w:lang w:eastAsia="zh-CN"/>
              </w:rPr>
              <w:t>方案的评价（</w:t>
            </w:r>
            <w:r w:rsidR="009D600F">
              <w:rPr>
                <w:rFonts w:ascii="宋体" w:hAnsi="宋体" w:cs="仿宋" w:hint="eastAsia"/>
                <w:color w:val="000000"/>
                <w:szCs w:val="21"/>
                <w:lang w:eastAsia="zh-CN"/>
              </w:rPr>
              <w:t>8</w:t>
            </w:r>
            <w:r w:rsidRPr="00BD2862">
              <w:rPr>
                <w:rFonts w:ascii="宋体" w:hAnsi="宋体" w:cs="仿宋"/>
                <w:color w:val="000000"/>
                <w:szCs w:val="21"/>
                <w:lang w:eastAsia="zh-CN"/>
              </w:rPr>
              <w:t xml:space="preserve"> 分）</w:t>
            </w:r>
          </w:p>
        </w:tc>
        <w:tc>
          <w:tcPr>
            <w:tcW w:w="4961" w:type="dxa"/>
          </w:tcPr>
          <w:p w:rsidR="008170D4" w:rsidRPr="009810B4" w:rsidRDefault="008170D4" w:rsidP="002426E3">
            <w:pPr>
              <w:spacing w:line="360" w:lineRule="auto"/>
              <w:rPr>
                <w:rFonts w:ascii="宋体" w:hAnsi="宋体"/>
                <w:szCs w:val="21"/>
                <w:lang w:eastAsia="zh-CN"/>
              </w:rPr>
            </w:pPr>
            <w:r w:rsidRPr="009810B4">
              <w:rPr>
                <w:rFonts w:ascii="宋体" w:hAnsi="宋体" w:hint="eastAsia"/>
                <w:szCs w:val="21"/>
                <w:lang w:eastAsia="zh-CN"/>
              </w:rPr>
              <w:t>根据售后</w:t>
            </w:r>
            <w:r>
              <w:rPr>
                <w:rFonts w:ascii="宋体" w:hAnsi="宋体" w:hint="eastAsia"/>
                <w:szCs w:val="21"/>
                <w:lang w:eastAsia="zh-CN"/>
              </w:rPr>
              <w:t>服务</w:t>
            </w:r>
            <w:r w:rsidRPr="009810B4">
              <w:rPr>
                <w:rFonts w:ascii="宋体" w:hAnsi="宋体" w:hint="eastAsia"/>
                <w:szCs w:val="21"/>
                <w:lang w:eastAsia="zh-CN"/>
              </w:rPr>
              <w:t>方案进行评审，满足</w:t>
            </w:r>
            <w:r w:rsidR="00AF281A">
              <w:rPr>
                <w:rFonts w:ascii="宋体" w:hAnsi="宋体" w:hint="eastAsia"/>
                <w:szCs w:val="21"/>
                <w:lang w:eastAsia="zh-CN"/>
              </w:rPr>
              <w:t>采购</w:t>
            </w:r>
            <w:r w:rsidRPr="009810B4">
              <w:rPr>
                <w:rFonts w:ascii="宋体" w:hAnsi="宋体" w:hint="eastAsia"/>
                <w:szCs w:val="21"/>
                <w:lang w:eastAsia="zh-CN"/>
              </w:rPr>
              <w:t>文件要求的基础上提供售后服务方案：</w:t>
            </w:r>
          </w:p>
          <w:p w:rsidR="008170D4" w:rsidRPr="009810B4" w:rsidRDefault="008170D4" w:rsidP="002426E3">
            <w:pPr>
              <w:spacing w:line="360" w:lineRule="auto"/>
              <w:rPr>
                <w:rFonts w:ascii="宋体" w:hAnsi="宋体"/>
                <w:szCs w:val="21"/>
                <w:lang w:eastAsia="zh-CN"/>
              </w:rPr>
            </w:pPr>
            <w:r w:rsidRPr="009810B4">
              <w:rPr>
                <w:rFonts w:ascii="宋体" w:hAnsi="宋体" w:hint="eastAsia"/>
                <w:szCs w:val="21"/>
                <w:lang w:eastAsia="zh-CN"/>
              </w:rPr>
              <w:t>（1）方案设计合理完善，承诺的响应时间、到达现</w:t>
            </w:r>
            <w:r w:rsidRPr="009810B4">
              <w:rPr>
                <w:rFonts w:ascii="宋体" w:hAnsi="宋体" w:hint="eastAsia"/>
                <w:szCs w:val="21"/>
                <w:lang w:eastAsia="zh-CN"/>
              </w:rPr>
              <w:lastRenderedPageBreak/>
              <w:t>场时间、完成维修等服务的时间进行评审，优秀得</w:t>
            </w:r>
            <w:r w:rsidR="009D600F">
              <w:rPr>
                <w:rFonts w:ascii="宋体" w:hAnsi="宋体" w:hint="eastAsia"/>
                <w:szCs w:val="21"/>
                <w:lang w:eastAsia="zh-CN"/>
              </w:rPr>
              <w:t>8</w:t>
            </w:r>
            <w:r w:rsidRPr="009810B4">
              <w:rPr>
                <w:rFonts w:ascii="宋体" w:hAnsi="宋体" w:hint="eastAsia"/>
                <w:szCs w:val="21"/>
                <w:lang w:eastAsia="zh-CN"/>
              </w:rPr>
              <w:t>分；</w:t>
            </w:r>
          </w:p>
          <w:p w:rsidR="008170D4" w:rsidRPr="009810B4" w:rsidRDefault="008170D4" w:rsidP="002426E3">
            <w:pPr>
              <w:spacing w:line="360" w:lineRule="auto"/>
              <w:rPr>
                <w:rFonts w:ascii="宋体" w:hAnsi="宋体"/>
                <w:szCs w:val="21"/>
                <w:lang w:eastAsia="zh-CN"/>
              </w:rPr>
            </w:pPr>
            <w:r w:rsidRPr="009810B4">
              <w:rPr>
                <w:rFonts w:ascii="宋体" w:hAnsi="宋体" w:hint="eastAsia"/>
                <w:szCs w:val="21"/>
                <w:lang w:eastAsia="zh-CN"/>
              </w:rPr>
              <w:t>（2）方案设计较合理，基本满足招标文件要求，得</w:t>
            </w:r>
            <w:r w:rsidR="009D600F">
              <w:rPr>
                <w:rFonts w:ascii="宋体" w:hAnsi="宋体" w:hint="eastAsia"/>
                <w:szCs w:val="21"/>
                <w:lang w:eastAsia="zh-CN"/>
              </w:rPr>
              <w:t>4</w:t>
            </w:r>
            <w:r w:rsidRPr="009810B4">
              <w:rPr>
                <w:rFonts w:ascii="宋体" w:hAnsi="宋体" w:hint="eastAsia"/>
                <w:szCs w:val="21"/>
                <w:lang w:eastAsia="zh-CN"/>
              </w:rPr>
              <w:t>分；</w:t>
            </w:r>
          </w:p>
          <w:p w:rsidR="008170D4" w:rsidRDefault="008170D4" w:rsidP="002426E3">
            <w:pPr>
              <w:spacing w:line="360" w:lineRule="auto"/>
              <w:rPr>
                <w:kern w:val="0"/>
                <w:lang w:eastAsia="zh-CN"/>
              </w:rPr>
            </w:pPr>
            <w:r w:rsidRPr="009810B4">
              <w:rPr>
                <w:rFonts w:ascii="宋体" w:hAnsi="宋体" w:hint="eastAsia"/>
                <w:szCs w:val="21"/>
                <w:lang w:eastAsia="zh-CN"/>
              </w:rPr>
              <w:t>（3）方案设计不合理，不满足招标文件要求，得0分。</w:t>
            </w:r>
          </w:p>
        </w:tc>
        <w:tc>
          <w:tcPr>
            <w:tcW w:w="1011" w:type="dxa"/>
          </w:tcPr>
          <w:p w:rsidR="008170D4" w:rsidRDefault="008170D4" w:rsidP="002426E3">
            <w:pPr>
              <w:spacing w:line="360" w:lineRule="auto"/>
              <w:rPr>
                <w:kern w:val="0"/>
                <w:lang w:eastAsia="zh-CN"/>
              </w:rPr>
            </w:pPr>
          </w:p>
        </w:tc>
      </w:tr>
      <w:tr w:rsidR="008170D4">
        <w:trPr>
          <w:trHeight w:val="1376"/>
        </w:trPr>
        <w:tc>
          <w:tcPr>
            <w:tcW w:w="710" w:type="dxa"/>
            <w:vMerge/>
          </w:tcPr>
          <w:p w:rsidR="008170D4" w:rsidRDefault="008170D4" w:rsidP="008170D4">
            <w:pPr>
              <w:spacing w:after="160" w:line="360" w:lineRule="auto"/>
              <w:rPr>
                <w:kern w:val="0"/>
                <w:lang w:eastAsia="zh-CN"/>
              </w:rPr>
            </w:pPr>
          </w:p>
        </w:tc>
        <w:tc>
          <w:tcPr>
            <w:tcW w:w="709" w:type="dxa"/>
            <w:vMerge/>
          </w:tcPr>
          <w:p w:rsidR="008170D4" w:rsidRDefault="008170D4" w:rsidP="008170D4">
            <w:pPr>
              <w:spacing w:after="160" w:line="360" w:lineRule="auto"/>
              <w:rPr>
                <w:kern w:val="0"/>
                <w:lang w:eastAsia="zh-CN"/>
              </w:rPr>
            </w:pPr>
          </w:p>
        </w:tc>
        <w:tc>
          <w:tcPr>
            <w:tcW w:w="2249" w:type="dxa"/>
            <w:vAlign w:val="center"/>
          </w:tcPr>
          <w:p w:rsidR="008170D4" w:rsidRPr="00BD2862" w:rsidRDefault="008170D4" w:rsidP="008170D4">
            <w:pPr>
              <w:spacing w:line="360" w:lineRule="auto"/>
              <w:rPr>
                <w:rFonts w:ascii="宋体" w:hAnsi="宋体" w:cs="仿宋"/>
                <w:color w:val="000000"/>
                <w:szCs w:val="21"/>
                <w:lang w:eastAsia="zh-CN"/>
              </w:rPr>
            </w:pPr>
            <w:r>
              <w:rPr>
                <w:rFonts w:ascii="宋体" w:hAnsi="宋体" w:cs="仿宋" w:hint="eastAsia"/>
                <w:color w:val="000000"/>
                <w:szCs w:val="21"/>
                <w:lang w:eastAsia="zh-CN"/>
              </w:rPr>
              <w:t>应急</w:t>
            </w:r>
            <w:r w:rsidRPr="00BD2862">
              <w:rPr>
                <w:rFonts w:ascii="宋体" w:hAnsi="宋体" w:cs="仿宋"/>
                <w:color w:val="000000"/>
                <w:szCs w:val="21"/>
                <w:lang w:eastAsia="zh-CN"/>
              </w:rPr>
              <w:t>方案的评价（</w:t>
            </w:r>
            <w:r w:rsidR="009D600F">
              <w:rPr>
                <w:rFonts w:ascii="宋体" w:hAnsi="宋体" w:cs="仿宋" w:hint="eastAsia"/>
                <w:color w:val="000000"/>
                <w:szCs w:val="21"/>
                <w:lang w:eastAsia="zh-CN"/>
              </w:rPr>
              <w:t>7</w:t>
            </w:r>
            <w:r w:rsidRPr="00BD2862">
              <w:rPr>
                <w:rFonts w:ascii="宋体" w:hAnsi="宋体" w:cs="仿宋"/>
                <w:color w:val="000000"/>
                <w:szCs w:val="21"/>
                <w:lang w:eastAsia="zh-CN"/>
              </w:rPr>
              <w:t xml:space="preserve"> 分）</w:t>
            </w:r>
          </w:p>
        </w:tc>
        <w:tc>
          <w:tcPr>
            <w:tcW w:w="4961" w:type="dxa"/>
          </w:tcPr>
          <w:p w:rsidR="008170D4" w:rsidRPr="009810B4" w:rsidRDefault="008170D4" w:rsidP="008170D4">
            <w:pPr>
              <w:spacing w:line="360" w:lineRule="auto"/>
              <w:rPr>
                <w:rFonts w:ascii="宋体" w:hAnsi="宋体"/>
                <w:szCs w:val="21"/>
                <w:lang w:eastAsia="zh-CN"/>
              </w:rPr>
            </w:pPr>
            <w:r w:rsidRPr="009810B4">
              <w:rPr>
                <w:rFonts w:ascii="宋体" w:hAnsi="宋体" w:hint="eastAsia"/>
                <w:szCs w:val="21"/>
                <w:lang w:eastAsia="zh-CN"/>
              </w:rPr>
              <w:t>根据</w:t>
            </w:r>
            <w:r>
              <w:rPr>
                <w:rFonts w:ascii="宋体" w:hAnsi="宋体" w:hint="eastAsia"/>
                <w:szCs w:val="21"/>
                <w:lang w:eastAsia="zh-CN"/>
              </w:rPr>
              <w:t>应急</w:t>
            </w:r>
            <w:r w:rsidRPr="009810B4">
              <w:rPr>
                <w:rFonts w:ascii="宋体" w:hAnsi="宋体" w:hint="eastAsia"/>
                <w:szCs w:val="21"/>
                <w:lang w:eastAsia="zh-CN"/>
              </w:rPr>
              <w:t>方案进行评审，满足招标文件要求的基础上提供</w:t>
            </w:r>
            <w:r>
              <w:rPr>
                <w:rFonts w:ascii="宋体" w:hAnsi="宋体" w:hint="eastAsia"/>
                <w:szCs w:val="21"/>
                <w:lang w:eastAsia="zh-CN"/>
              </w:rPr>
              <w:t>应急</w:t>
            </w:r>
            <w:r w:rsidRPr="009810B4">
              <w:rPr>
                <w:rFonts w:ascii="宋体" w:hAnsi="宋体" w:hint="eastAsia"/>
                <w:szCs w:val="21"/>
                <w:lang w:eastAsia="zh-CN"/>
              </w:rPr>
              <w:t>方案：</w:t>
            </w:r>
          </w:p>
          <w:p w:rsidR="008170D4" w:rsidRPr="009810B4" w:rsidRDefault="008170D4" w:rsidP="008170D4">
            <w:pPr>
              <w:spacing w:line="360" w:lineRule="auto"/>
              <w:rPr>
                <w:rFonts w:ascii="宋体" w:hAnsi="宋体"/>
                <w:szCs w:val="21"/>
                <w:lang w:eastAsia="zh-CN"/>
              </w:rPr>
            </w:pPr>
            <w:r w:rsidRPr="009810B4">
              <w:rPr>
                <w:rFonts w:ascii="宋体" w:hAnsi="宋体" w:hint="eastAsia"/>
                <w:szCs w:val="21"/>
                <w:lang w:eastAsia="zh-CN"/>
              </w:rPr>
              <w:t>（1）方案设计合理完善</w:t>
            </w:r>
            <w:r>
              <w:rPr>
                <w:rFonts w:ascii="宋体" w:hAnsi="宋体" w:hint="eastAsia"/>
                <w:szCs w:val="21"/>
                <w:lang w:eastAsia="zh-CN"/>
              </w:rPr>
              <w:t>，完全满足招标文件要求</w:t>
            </w:r>
            <w:r w:rsidRPr="009810B4">
              <w:rPr>
                <w:rFonts w:ascii="宋体" w:hAnsi="宋体" w:hint="eastAsia"/>
                <w:szCs w:val="21"/>
                <w:lang w:eastAsia="zh-CN"/>
              </w:rPr>
              <w:t>，优秀得</w:t>
            </w:r>
            <w:r w:rsidR="009D600F">
              <w:rPr>
                <w:rFonts w:ascii="宋体" w:hAnsi="宋体" w:hint="eastAsia"/>
                <w:szCs w:val="21"/>
                <w:lang w:eastAsia="zh-CN"/>
              </w:rPr>
              <w:t>7</w:t>
            </w:r>
            <w:r w:rsidRPr="009810B4">
              <w:rPr>
                <w:rFonts w:ascii="宋体" w:hAnsi="宋体" w:hint="eastAsia"/>
                <w:szCs w:val="21"/>
                <w:lang w:eastAsia="zh-CN"/>
              </w:rPr>
              <w:t>分；</w:t>
            </w:r>
          </w:p>
          <w:p w:rsidR="008170D4" w:rsidRPr="009810B4" w:rsidRDefault="008170D4" w:rsidP="008170D4">
            <w:pPr>
              <w:spacing w:line="360" w:lineRule="auto"/>
              <w:rPr>
                <w:rFonts w:ascii="宋体" w:hAnsi="宋体"/>
                <w:szCs w:val="21"/>
                <w:lang w:eastAsia="zh-CN"/>
              </w:rPr>
            </w:pPr>
            <w:r w:rsidRPr="009810B4">
              <w:rPr>
                <w:rFonts w:ascii="宋体" w:hAnsi="宋体" w:hint="eastAsia"/>
                <w:szCs w:val="21"/>
                <w:lang w:eastAsia="zh-CN"/>
              </w:rPr>
              <w:t>（2）方案设计较合理，基本满足招标文件要求，得</w:t>
            </w:r>
            <w:r w:rsidR="009D600F">
              <w:rPr>
                <w:rFonts w:ascii="宋体" w:hAnsi="宋体" w:hint="eastAsia"/>
                <w:szCs w:val="21"/>
                <w:lang w:eastAsia="zh-CN"/>
              </w:rPr>
              <w:t>3</w:t>
            </w:r>
            <w:r w:rsidRPr="009810B4">
              <w:rPr>
                <w:rFonts w:ascii="宋体" w:hAnsi="宋体" w:hint="eastAsia"/>
                <w:szCs w:val="21"/>
                <w:lang w:eastAsia="zh-CN"/>
              </w:rPr>
              <w:t>分；</w:t>
            </w:r>
          </w:p>
          <w:p w:rsidR="008170D4" w:rsidRPr="009810B4" w:rsidRDefault="008170D4" w:rsidP="008170D4">
            <w:pPr>
              <w:spacing w:line="360" w:lineRule="auto"/>
              <w:rPr>
                <w:rFonts w:ascii="宋体" w:hAnsi="宋体"/>
                <w:szCs w:val="21"/>
                <w:lang w:eastAsia="zh-CN"/>
              </w:rPr>
            </w:pPr>
            <w:r w:rsidRPr="009810B4">
              <w:rPr>
                <w:rFonts w:ascii="宋体" w:hAnsi="宋体" w:hint="eastAsia"/>
                <w:szCs w:val="21"/>
                <w:lang w:eastAsia="zh-CN"/>
              </w:rPr>
              <w:t>（3）方案设计不合理，不满足招标文件要求，得0分。</w:t>
            </w:r>
          </w:p>
        </w:tc>
        <w:tc>
          <w:tcPr>
            <w:tcW w:w="1011" w:type="dxa"/>
          </w:tcPr>
          <w:p w:rsidR="008170D4" w:rsidRDefault="008170D4" w:rsidP="008170D4">
            <w:pPr>
              <w:spacing w:line="360" w:lineRule="auto"/>
              <w:rPr>
                <w:kern w:val="0"/>
                <w:lang w:eastAsia="zh-CN"/>
              </w:rPr>
            </w:pPr>
          </w:p>
        </w:tc>
      </w:tr>
      <w:tr w:rsidR="008170D4">
        <w:trPr>
          <w:trHeight w:val="1376"/>
        </w:trPr>
        <w:tc>
          <w:tcPr>
            <w:tcW w:w="710" w:type="dxa"/>
            <w:vMerge/>
          </w:tcPr>
          <w:p w:rsidR="008170D4" w:rsidRDefault="008170D4" w:rsidP="008170D4">
            <w:pPr>
              <w:spacing w:after="160" w:line="360" w:lineRule="auto"/>
              <w:rPr>
                <w:kern w:val="0"/>
                <w:lang w:eastAsia="zh-CN"/>
              </w:rPr>
            </w:pPr>
          </w:p>
        </w:tc>
        <w:tc>
          <w:tcPr>
            <w:tcW w:w="709" w:type="dxa"/>
            <w:vMerge/>
          </w:tcPr>
          <w:p w:rsidR="008170D4" w:rsidRDefault="008170D4" w:rsidP="008170D4">
            <w:pPr>
              <w:spacing w:after="160" w:line="360" w:lineRule="auto"/>
              <w:rPr>
                <w:kern w:val="0"/>
                <w:lang w:eastAsia="zh-CN"/>
              </w:rPr>
            </w:pPr>
          </w:p>
        </w:tc>
        <w:tc>
          <w:tcPr>
            <w:tcW w:w="2249" w:type="dxa"/>
            <w:vAlign w:val="center"/>
          </w:tcPr>
          <w:p w:rsidR="008170D4" w:rsidRPr="00BD2862" w:rsidRDefault="008170D4" w:rsidP="008170D4">
            <w:pPr>
              <w:spacing w:line="360" w:lineRule="auto"/>
              <w:rPr>
                <w:rFonts w:ascii="宋体" w:hAnsi="宋体" w:cs="仿宋"/>
                <w:color w:val="000000"/>
                <w:szCs w:val="21"/>
                <w:lang w:eastAsia="zh-CN"/>
              </w:rPr>
            </w:pPr>
            <w:r>
              <w:rPr>
                <w:rFonts w:ascii="宋体" w:hAnsi="宋体" w:cs="仿宋" w:hint="eastAsia"/>
                <w:color w:val="000000"/>
                <w:szCs w:val="21"/>
                <w:lang w:eastAsia="zh-CN"/>
              </w:rPr>
              <w:t>培训</w:t>
            </w:r>
            <w:r w:rsidRPr="00BD2862">
              <w:rPr>
                <w:rFonts w:ascii="宋体" w:hAnsi="宋体" w:cs="仿宋"/>
                <w:color w:val="000000"/>
                <w:szCs w:val="21"/>
                <w:lang w:eastAsia="zh-CN"/>
              </w:rPr>
              <w:t>方案的评价（</w:t>
            </w:r>
            <w:r>
              <w:rPr>
                <w:rFonts w:ascii="宋体" w:hAnsi="宋体" w:cs="仿宋" w:hint="eastAsia"/>
                <w:color w:val="000000"/>
                <w:szCs w:val="21"/>
                <w:lang w:eastAsia="zh-CN"/>
              </w:rPr>
              <w:t>5</w:t>
            </w:r>
            <w:r w:rsidRPr="00BD2862">
              <w:rPr>
                <w:rFonts w:ascii="宋体" w:hAnsi="宋体" w:cs="仿宋"/>
                <w:color w:val="000000"/>
                <w:szCs w:val="21"/>
                <w:lang w:eastAsia="zh-CN"/>
              </w:rPr>
              <w:t xml:space="preserve"> 分）</w:t>
            </w:r>
          </w:p>
        </w:tc>
        <w:tc>
          <w:tcPr>
            <w:tcW w:w="4961" w:type="dxa"/>
          </w:tcPr>
          <w:p w:rsidR="008170D4" w:rsidRPr="009810B4" w:rsidRDefault="008170D4" w:rsidP="008170D4">
            <w:pPr>
              <w:spacing w:line="360" w:lineRule="auto"/>
              <w:rPr>
                <w:rFonts w:ascii="宋体" w:hAnsi="宋体"/>
                <w:szCs w:val="21"/>
                <w:lang w:eastAsia="zh-CN"/>
              </w:rPr>
            </w:pPr>
            <w:r w:rsidRPr="009810B4">
              <w:rPr>
                <w:rFonts w:ascii="宋体" w:hAnsi="宋体" w:hint="eastAsia"/>
                <w:szCs w:val="21"/>
                <w:lang w:eastAsia="zh-CN"/>
              </w:rPr>
              <w:t>根据</w:t>
            </w:r>
            <w:r>
              <w:rPr>
                <w:rFonts w:ascii="宋体" w:hAnsi="宋体" w:hint="eastAsia"/>
                <w:szCs w:val="21"/>
                <w:lang w:eastAsia="zh-CN"/>
              </w:rPr>
              <w:t>培训</w:t>
            </w:r>
            <w:r w:rsidRPr="009810B4">
              <w:rPr>
                <w:rFonts w:ascii="宋体" w:hAnsi="宋体" w:hint="eastAsia"/>
                <w:szCs w:val="21"/>
                <w:lang w:eastAsia="zh-CN"/>
              </w:rPr>
              <w:t>方案进行评审，满足招标文件要求的基础上提供</w:t>
            </w:r>
            <w:r>
              <w:rPr>
                <w:rFonts w:ascii="宋体" w:hAnsi="宋体" w:hint="eastAsia"/>
                <w:szCs w:val="21"/>
                <w:lang w:eastAsia="zh-CN"/>
              </w:rPr>
              <w:t>培训</w:t>
            </w:r>
            <w:r w:rsidRPr="009810B4">
              <w:rPr>
                <w:rFonts w:ascii="宋体" w:hAnsi="宋体" w:hint="eastAsia"/>
                <w:szCs w:val="21"/>
                <w:lang w:eastAsia="zh-CN"/>
              </w:rPr>
              <w:t>方案：</w:t>
            </w:r>
          </w:p>
          <w:p w:rsidR="008170D4" w:rsidRPr="009810B4" w:rsidRDefault="008170D4" w:rsidP="008170D4">
            <w:pPr>
              <w:spacing w:line="360" w:lineRule="auto"/>
              <w:rPr>
                <w:rFonts w:ascii="宋体" w:hAnsi="宋体"/>
                <w:szCs w:val="21"/>
                <w:lang w:eastAsia="zh-CN"/>
              </w:rPr>
            </w:pPr>
            <w:r w:rsidRPr="009810B4">
              <w:rPr>
                <w:rFonts w:ascii="宋体" w:hAnsi="宋体" w:hint="eastAsia"/>
                <w:szCs w:val="21"/>
                <w:lang w:eastAsia="zh-CN"/>
              </w:rPr>
              <w:t>（1）方案设计合理完善，承诺的</w:t>
            </w:r>
            <w:r>
              <w:rPr>
                <w:rFonts w:ascii="宋体" w:hAnsi="宋体" w:hint="eastAsia"/>
                <w:szCs w:val="21"/>
                <w:lang w:eastAsia="zh-CN"/>
              </w:rPr>
              <w:t>培训人员</w:t>
            </w:r>
            <w:r w:rsidRPr="009810B4">
              <w:rPr>
                <w:rFonts w:ascii="宋体" w:hAnsi="宋体" w:hint="eastAsia"/>
                <w:szCs w:val="21"/>
                <w:lang w:eastAsia="zh-CN"/>
              </w:rPr>
              <w:t>、</w:t>
            </w:r>
            <w:r>
              <w:rPr>
                <w:rFonts w:ascii="宋体" w:hAnsi="宋体" w:hint="eastAsia"/>
                <w:szCs w:val="21"/>
                <w:lang w:eastAsia="zh-CN"/>
              </w:rPr>
              <w:t>培训课程</w:t>
            </w:r>
            <w:r w:rsidRPr="009810B4">
              <w:rPr>
                <w:rFonts w:ascii="宋体" w:hAnsi="宋体" w:hint="eastAsia"/>
                <w:szCs w:val="21"/>
                <w:lang w:eastAsia="zh-CN"/>
              </w:rPr>
              <w:t>等进行评审，优秀得</w:t>
            </w:r>
            <w:r>
              <w:rPr>
                <w:rFonts w:ascii="宋体" w:hAnsi="宋体" w:hint="eastAsia"/>
                <w:szCs w:val="21"/>
                <w:lang w:eastAsia="zh-CN"/>
              </w:rPr>
              <w:t>5</w:t>
            </w:r>
            <w:r w:rsidRPr="009810B4">
              <w:rPr>
                <w:rFonts w:ascii="宋体" w:hAnsi="宋体" w:hint="eastAsia"/>
                <w:szCs w:val="21"/>
                <w:lang w:eastAsia="zh-CN"/>
              </w:rPr>
              <w:t>分；</w:t>
            </w:r>
          </w:p>
          <w:p w:rsidR="008170D4" w:rsidRPr="009810B4" w:rsidRDefault="008170D4" w:rsidP="008170D4">
            <w:pPr>
              <w:spacing w:line="360" w:lineRule="auto"/>
              <w:rPr>
                <w:rFonts w:ascii="宋体" w:hAnsi="宋体"/>
                <w:szCs w:val="21"/>
                <w:lang w:eastAsia="zh-CN"/>
              </w:rPr>
            </w:pPr>
            <w:r w:rsidRPr="009810B4">
              <w:rPr>
                <w:rFonts w:ascii="宋体" w:hAnsi="宋体" w:hint="eastAsia"/>
                <w:szCs w:val="21"/>
                <w:lang w:eastAsia="zh-CN"/>
              </w:rPr>
              <w:t>（2）方案设计较合理，基本满足招标文件要求，得</w:t>
            </w:r>
            <w:r>
              <w:rPr>
                <w:rFonts w:ascii="宋体" w:hAnsi="宋体" w:hint="eastAsia"/>
                <w:szCs w:val="21"/>
                <w:lang w:eastAsia="zh-CN"/>
              </w:rPr>
              <w:t>2</w:t>
            </w:r>
            <w:r w:rsidRPr="009810B4">
              <w:rPr>
                <w:rFonts w:ascii="宋体" w:hAnsi="宋体" w:hint="eastAsia"/>
                <w:szCs w:val="21"/>
                <w:lang w:eastAsia="zh-CN"/>
              </w:rPr>
              <w:t>分；</w:t>
            </w:r>
          </w:p>
          <w:p w:rsidR="008170D4" w:rsidRPr="009810B4" w:rsidRDefault="008170D4" w:rsidP="008170D4">
            <w:pPr>
              <w:spacing w:line="360" w:lineRule="auto"/>
              <w:rPr>
                <w:rFonts w:ascii="宋体" w:hAnsi="宋体"/>
                <w:szCs w:val="21"/>
                <w:lang w:eastAsia="zh-CN"/>
              </w:rPr>
            </w:pPr>
            <w:r w:rsidRPr="009810B4">
              <w:rPr>
                <w:rFonts w:ascii="宋体" w:hAnsi="宋体" w:hint="eastAsia"/>
                <w:szCs w:val="21"/>
                <w:lang w:eastAsia="zh-CN"/>
              </w:rPr>
              <w:t>（3）方案设计不合理，不满足招标文件要求，得0分。</w:t>
            </w:r>
          </w:p>
        </w:tc>
        <w:tc>
          <w:tcPr>
            <w:tcW w:w="1011" w:type="dxa"/>
          </w:tcPr>
          <w:p w:rsidR="008170D4" w:rsidRDefault="008170D4" w:rsidP="008170D4">
            <w:pPr>
              <w:spacing w:line="360" w:lineRule="auto"/>
              <w:rPr>
                <w:kern w:val="0"/>
                <w:lang w:eastAsia="zh-CN"/>
              </w:rPr>
            </w:pPr>
          </w:p>
        </w:tc>
      </w:tr>
    </w:tbl>
    <w:p w:rsidR="00BE3A28" w:rsidRDefault="00BE3A28">
      <w:pPr>
        <w:widowControl/>
        <w:spacing w:line="360" w:lineRule="auto"/>
        <w:jc w:val="left"/>
        <w:rPr>
          <w:rFonts w:ascii="宋体" w:hAnsi="宋体" w:cs="宋体"/>
          <w:b/>
          <w:bCs/>
          <w:kern w:val="0"/>
          <w:sz w:val="20"/>
          <w:szCs w:val="21"/>
        </w:rPr>
      </w:pPr>
    </w:p>
    <w:p w:rsidR="00BE3A28" w:rsidRDefault="00631E6E">
      <w:pPr>
        <w:pStyle w:val="ab"/>
        <w:numPr>
          <w:ilvl w:val="0"/>
          <w:numId w:val="2"/>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BE3A28" w:rsidRDefault="00BE3A28">
      <w:pPr>
        <w:spacing w:line="360" w:lineRule="auto"/>
        <w:rPr>
          <w:rFonts w:ascii="楷体" w:eastAsia="楷体" w:hAnsi="楷体" w:cs="Calibri"/>
          <w:szCs w:val="21"/>
        </w:rPr>
      </w:pPr>
    </w:p>
    <w:p w:rsidR="00BE3A28" w:rsidRDefault="00BE3A28">
      <w:pPr>
        <w:spacing w:line="360" w:lineRule="auto"/>
        <w:jc w:val="center"/>
        <w:rPr>
          <w:rFonts w:ascii="楷体" w:eastAsia="楷体" w:hAnsi="楷体" w:cs="Calibri"/>
          <w:b/>
          <w:sz w:val="36"/>
          <w:szCs w:val="21"/>
        </w:rPr>
      </w:pPr>
    </w:p>
    <w:p w:rsidR="00BE3A28" w:rsidRDefault="00631E6E">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BE3A28" w:rsidRDefault="00631E6E">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BE3A28" w:rsidRDefault="00BE3A28">
      <w:pPr>
        <w:spacing w:line="360" w:lineRule="auto"/>
        <w:rPr>
          <w:rFonts w:ascii="楷体" w:eastAsia="楷体" w:hAnsi="楷体" w:cs="Calibri"/>
          <w:szCs w:val="21"/>
        </w:rPr>
      </w:pPr>
    </w:p>
    <w:p w:rsidR="00BE3A28" w:rsidRDefault="00BE3A28">
      <w:pPr>
        <w:spacing w:line="360" w:lineRule="auto"/>
        <w:rPr>
          <w:rFonts w:ascii="楷体" w:eastAsia="楷体" w:hAnsi="楷体" w:cs="Calibri"/>
          <w:szCs w:val="21"/>
        </w:rPr>
      </w:pPr>
    </w:p>
    <w:p w:rsidR="00BE3A28" w:rsidRDefault="00BE3A28">
      <w:pPr>
        <w:spacing w:line="360" w:lineRule="auto"/>
        <w:rPr>
          <w:rFonts w:ascii="楷体" w:eastAsia="楷体" w:hAnsi="楷体" w:cs="Calibri"/>
          <w:sz w:val="28"/>
          <w:szCs w:val="21"/>
        </w:rPr>
      </w:pPr>
    </w:p>
    <w:p w:rsidR="00BE3A28" w:rsidRDefault="00631E6E">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BE3A28" w:rsidRDefault="00631E6E">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BE3A28" w:rsidRDefault="00631E6E">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BE3A28" w:rsidRDefault="00631E6E">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BE3A28" w:rsidRDefault="00BE3A28">
      <w:pPr>
        <w:spacing w:line="360" w:lineRule="auto"/>
        <w:rPr>
          <w:rFonts w:ascii="楷体" w:eastAsia="楷体" w:hAnsi="楷体" w:cs="Calibri"/>
          <w:sz w:val="28"/>
          <w:szCs w:val="21"/>
        </w:rPr>
      </w:pPr>
    </w:p>
    <w:p w:rsidR="00BE3A28" w:rsidRDefault="00BE3A28">
      <w:pPr>
        <w:spacing w:line="360" w:lineRule="auto"/>
        <w:rPr>
          <w:rFonts w:ascii="楷体" w:eastAsia="楷体" w:hAnsi="楷体" w:cs="Calibri"/>
          <w:sz w:val="28"/>
          <w:szCs w:val="21"/>
        </w:rPr>
      </w:pPr>
    </w:p>
    <w:p w:rsidR="00BE3A28" w:rsidRDefault="00BE3A28">
      <w:pPr>
        <w:spacing w:line="360" w:lineRule="auto"/>
        <w:rPr>
          <w:rFonts w:ascii="楷体" w:eastAsia="楷体" w:hAnsi="楷体" w:cs="Calibri"/>
          <w:sz w:val="28"/>
          <w:szCs w:val="21"/>
        </w:rPr>
      </w:pPr>
    </w:p>
    <w:p w:rsidR="00BE3A28" w:rsidRDefault="00631E6E">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BE3A28" w:rsidRDefault="00631E6E">
      <w:pPr>
        <w:spacing w:line="360" w:lineRule="auto"/>
        <w:rPr>
          <w:rFonts w:ascii="楷体" w:eastAsia="楷体" w:hAnsi="楷体" w:cs="Calibri"/>
          <w:sz w:val="28"/>
          <w:szCs w:val="21"/>
        </w:rPr>
      </w:pPr>
      <w:r>
        <w:rPr>
          <w:rFonts w:ascii="楷体" w:eastAsia="楷体" w:hAnsi="楷体" w:cs="Calibri" w:hint="eastAsia"/>
          <w:sz w:val="28"/>
          <w:szCs w:val="21"/>
        </w:rPr>
        <w:t xml:space="preserve">地      址：                      </w:t>
      </w:r>
    </w:p>
    <w:p w:rsidR="00BE3A28" w:rsidRDefault="00631E6E">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BE3A28" w:rsidRDefault="00631E6E">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BE3A28" w:rsidRDefault="00631E6E">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BE3A28" w:rsidRDefault="00631E6E">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BE3A28" w:rsidRDefault="00BE3A28">
      <w:pPr>
        <w:spacing w:line="360" w:lineRule="auto"/>
        <w:rPr>
          <w:rFonts w:ascii="楷体" w:eastAsia="楷体" w:hAnsi="楷体" w:cs="Calibri"/>
          <w:b/>
          <w:sz w:val="28"/>
          <w:szCs w:val="21"/>
        </w:rPr>
      </w:pPr>
    </w:p>
    <w:p w:rsidR="00BE3A28" w:rsidRDefault="00BE3A28">
      <w:pPr>
        <w:spacing w:line="360" w:lineRule="auto"/>
        <w:rPr>
          <w:rFonts w:ascii="楷体" w:eastAsia="楷体" w:hAnsi="楷体" w:cs="Calibri"/>
          <w:b/>
          <w:sz w:val="28"/>
          <w:szCs w:val="21"/>
        </w:rPr>
      </w:pPr>
    </w:p>
    <w:p w:rsidR="00BE3A28" w:rsidRDefault="00BE3A28">
      <w:pPr>
        <w:spacing w:line="360" w:lineRule="auto"/>
        <w:rPr>
          <w:rFonts w:ascii="楷体" w:eastAsia="楷体" w:hAnsi="楷体" w:cs="Calibri"/>
          <w:szCs w:val="21"/>
        </w:rPr>
      </w:pPr>
    </w:p>
    <w:p w:rsidR="00BE3A28" w:rsidRDefault="00BE3A28">
      <w:pPr>
        <w:spacing w:line="360" w:lineRule="auto"/>
        <w:rPr>
          <w:rFonts w:ascii="楷体" w:eastAsia="楷体" w:hAnsi="楷体" w:cs="Calibri"/>
          <w:szCs w:val="21"/>
        </w:rPr>
      </w:pPr>
    </w:p>
    <w:p w:rsidR="00BE3A28" w:rsidRDefault="00BE3A28">
      <w:pPr>
        <w:spacing w:line="360" w:lineRule="auto"/>
        <w:rPr>
          <w:rFonts w:ascii="楷体" w:eastAsia="楷体" w:hAnsi="楷体" w:cs="Calibri"/>
          <w:szCs w:val="21"/>
        </w:rPr>
      </w:pPr>
    </w:p>
    <w:p w:rsidR="00BE3A28" w:rsidRDefault="00631E6E">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BE3A28" w:rsidRDefault="00BE3A28">
      <w:pPr>
        <w:spacing w:line="360" w:lineRule="auto"/>
        <w:ind w:firstLineChars="200" w:firstLine="420"/>
        <w:rPr>
          <w:rFonts w:ascii="楷体" w:eastAsia="楷体" w:hAnsi="楷体" w:cs="Calibri"/>
          <w:szCs w:val="21"/>
        </w:rPr>
      </w:pP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经北京大学人民医院（以下简称“甲方”）与（以下简称“乙方”）对的商务谈判，双方依照自愿平等原则，签订本合同。</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(l)合同条款</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BE3A28" w:rsidRDefault="00631E6E">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BE3A28" w:rsidRDefault="00631E6E">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1.1双方约定，乙方完成甲方所委托</w:t>
      </w:r>
      <w:r>
        <w:rPr>
          <w:rFonts w:ascii="楷体" w:eastAsia="楷体" w:hAnsi="楷体" w:cs="Calibri" w:hint="eastAsia"/>
          <w:szCs w:val="21"/>
          <w:u w:val="single"/>
        </w:rPr>
        <w:t xml:space="preserve">                  。</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BE3A28" w:rsidRDefault="00631E6E">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2.1合同含税总金额为：大写：元整；小写：元整。</w:t>
      </w:r>
    </w:p>
    <w:p w:rsidR="00BE3A28" w:rsidRDefault="00631E6E">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BE3A28" w:rsidRDefault="00631E6E">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BE3A28" w:rsidRDefault="00631E6E">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BE3A28" w:rsidRDefault="00631E6E">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BE3A28" w:rsidRDefault="00631E6E">
      <w:pPr>
        <w:spacing w:line="360" w:lineRule="auto"/>
        <w:ind w:firstLineChars="200" w:firstLine="420"/>
        <w:rPr>
          <w:rFonts w:ascii="楷体" w:eastAsia="楷体" w:hAnsi="楷体" w:cs="Calibri"/>
          <w:bCs/>
          <w:iCs/>
          <w:szCs w:val="21"/>
        </w:rPr>
      </w:pPr>
      <w:r>
        <w:rPr>
          <w:rFonts w:ascii="楷体" w:eastAsia="楷体" w:hAnsi="楷体" w:cs="Calibri" w:hint="eastAsia"/>
          <w:szCs w:val="21"/>
        </w:rPr>
        <w:lastRenderedPageBreak/>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BE3A28" w:rsidRDefault="00631E6E">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BE3A28" w:rsidRDefault="00631E6E">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BE3A28" w:rsidRDefault="00631E6E">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BE3A28" w:rsidRDefault="00631E6E">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BE3A28" w:rsidRDefault="00631E6E">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w:t>
      </w:r>
      <w:r>
        <w:rPr>
          <w:rFonts w:ascii="楷体" w:eastAsia="楷体" w:hAnsi="楷体" w:cs="Calibri" w:hint="eastAsia"/>
          <w:szCs w:val="21"/>
        </w:rPr>
        <w:lastRenderedPageBreak/>
        <w:t>上新开发的软件、产品、流程、系统等的知识产权，归甲方所有。未经甲方同意乙方不能用于第三方的业务。</w:t>
      </w:r>
    </w:p>
    <w:p w:rsidR="00BE3A28" w:rsidRDefault="00631E6E">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BE3A28" w:rsidRDefault="00631E6E">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七、合同变更</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BE3A28" w:rsidRDefault="00631E6E">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BE3A28" w:rsidRDefault="00631E6E">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BE3A28" w:rsidRDefault="00631E6E">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BE3A28" w:rsidRDefault="00631E6E">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BE3A28" w:rsidRDefault="00631E6E">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10.1 不可抗力包括地震、水灾、台风等重大自然灾害，战争等因素，以及其他不能预见、不能避免且不能克服等因素。</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BE3A28" w:rsidRDefault="00631E6E">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BE3A28" w:rsidRDefault="00631E6E">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BE3A28" w:rsidRDefault="00631E6E">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12.3任何一方违约，在7日之内未采取有效改正措施的，守约方可书面通知违约方解除合同。</w:t>
      </w:r>
    </w:p>
    <w:p w:rsidR="00BE3A28" w:rsidRDefault="00631E6E">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BE3A28" w:rsidRDefault="00631E6E">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BE3A28" w:rsidRDefault="00631E6E">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BE3A28" w:rsidRDefault="00631E6E">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BE3A28" w:rsidRDefault="00631E6E">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BE3A28" w:rsidRDefault="00BE3A28">
      <w:pPr>
        <w:spacing w:line="360" w:lineRule="auto"/>
        <w:ind w:firstLine="435"/>
        <w:rPr>
          <w:rFonts w:ascii="楷体" w:eastAsia="楷体" w:hAnsi="楷体" w:cs="Calibri"/>
          <w:sz w:val="22"/>
          <w:szCs w:val="21"/>
        </w:rPr>
      </w:pPr>
    </w:p>
    <w:p w:rsidR="00BE3A28" w:rsidRDefault="00BE3A28">
      <w:pPr>
        <w:spacing w:line="360" w:lineRule="auto"/>
        <w:ind w:firstLine="435"/>
        <w:rPr>
          <w:rFonts w:ascii="楷体" w:eastAsia="楷体" w:hAnsi="楷体" w:cs="Calibri"/>
          <w:sz w:val="22"/>
          <w:szCs w:val="21"/>
        </w:rPr>
      </w:pPr>
    </w:p>
    <w:p w:rsidR="00BE3A28" w:rsidRDefault="00BE3A28">
      <w:pPr>
        <w:spacing w:line="360" w:lineRule="auto"/>
        <w:ind w:firstLine="435"/>
        <w:rPr>
          <w:rFonts w:ascii="楷体" w:eastAsia="楷体" w:hAnsi="楷体" w:cs="Calibri"/>
          <w:sz w:val="22"/>
          <w:szCs w:val="21"/>
        </w:rPr>
      </w:pPr>
    </w:p>
    <w:p w:rsidR="00BE3A28" w:rsidRDefault="00631E6E">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BE3A28" w:rsidRDefault="00BE3A28">
      <w:pPr>
        <w:spacing w:line="360" w:lineRule="auto"/>
        <w:rPr>
          <w:rFonts w:ascii="楷体" w:eastAsia="楷体" w:hAnsi="楷体" w:cs="Calibri"/>
          <w:sz w:val="22"/>
          <w:szCs w:val="21"/>
        </w:rPr>
      </w:pPr>
    </w:p>
    <w:p w:rsidR="00BE3A28" w:rsidRDefault="00631E6E">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BE3A28" w:rsidRDefault="00BE3A28">
      <w:pPr>
        <w:spacing w:line="360" w:lineRule="auto"/>
        <w:rPr>
          <w:rFonts w:ascii="楷体" w:eastAsia="楷体" w:hAnsi="楷体" w:cs="Calibri"/>
          <w:sz w:val="22"/>
          <w:szCs w:val="21"/>
        </w:rPr>
      </w:pPr>
    </w:p>
    <w:p w:rsidR="00BE3A28" w:rsidRDefault="00631E6E">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BE3A28" w:rsidRDefault="00BE3A28">
      <w:pPr>
        <w:spacing w:line="360" w:lineRule="auto"/>
        <w:rPr>
          <w:rFonts w:ascii="楷体" w:eastAsia="楷体" w:hAnsi="楷体" w:cs="Calibri"/>
          <w:sz w:val="22"/>
          <w:szCs w:val="21"/>
        </w:rPr>
      </w:pPr>
    </w:p>
    <w:p w:rsidR="00BE3A28" w:rsidRDefault="00631E6E">
      <w:pPr>
        <w:spacing w:line="360" w:lineRule="auto"/>
        <w:jc w:val="left"/>
        <w:rPr>
          <w:rFonts w:ascii="Calibri" w:hAnsi="Calibri" w:cs="Calibri"/>
          <w:szCs w:val="21"/>
        </w:rPr>
      </w:pPr>
      <w:r>
        <w:rPr>
          <w:rFonts w:ascii="楷体" w:eastAsia="楷体" w:hAnsi="楷体" w:cs="Calibri" w:hint="eastAsia"/>
          <w:sz w:val="22"/>
          <w:szCs w:val="21"/>
        </w:rPr>
        <w:t>日期:                                       日期：</w:t>
      </w:r>
    </w:p>
    <w:p w:rsidR="00BE3A28" w:rsidRDefault="00BE3A28">
      <w:pPr>
        <w:pStyle w:val="ac"/>
        <w:widowControl w:val="0"/>
        <w:spacing w:line="360" w:lineRule="auto"/>
        <w:rPr>
          <w:kern w:val="2"/>
          <w:sz w:val="21"/>
          <w:szCs w:val="21"/>
        </w:rPr>
      </w:pPr>
    </w:p>
    <w:p w:rsidR="00BE3A28" w:rsidRDefault="00BE3A28">
      <w:pPr>
        <w:pStyle w:val="ac"/>
        <w:widowControl w:val="0"/>
        <w:spacing w:line="360" w:lineRule="auto"/>
        <w:rPr>
          <w:kern w:val="2"/>
          <w:sz w:val="21"/>
          <w:szCs w:val="21"/>
        </w:rPr>
      </w:pPr>
    </w:p>
    <w:p w:rsidR="00BE3A28" w:rsidRDefault="00631E6E">
      <w:pPr>
        <w:pStyle w:val="ac"/>
        <w:widowControl w:val="0"/>
        <w:spacing w:line="360" w:lineRule="auto"/>
        <w:rPr>
          <w:rFonts w:ascii="Times New Roman"/>
          <w:bCs/>
          <w:color w:val="000000"/>
          <w:kern w:val="2"/>
          <w:sz w:val="21"/>
          <w:szCs w:val="21"/>
        </w:rPr>
      </w:pPr>
      <w:r>
        <w:rPr>
          <w:rFonts w:hint="eastAsia"/>
          <w:kern w:val="2"/>
          <w:sz w:val="21"/>
          <w:szCs w:val="21"/>
        </w:rPr>
        <w:t>项目廉政责任书</w:t>
      </w:r>
    </w:p>
    <w:p w:rsidR="00BE3A28" w:rsidRDefault="00631E6E">
      <w:pPr>
        <w:spacing w:line="360" w:lineRule="auto"/>
        <w:ind w:leftChars="-85" w:left="-178" w:firstLine="480"/>
        <w:rPr>
          <w:rFonts w:ascii="宋体" w:hAnsi="宋体"/>
          <w:szCs w:val="21"/>
          <w:u w:val="single"/>
        </w:rPr>
      </w:pPr>
      <w:r>
        <w:rPr>
          <w:rFonts w:ascii="宋体" w:hAnsi="宋体" w:hint="eastAsia"/>
          <w:szCs w:val="21"/>
        </w:rPr>
        <w:t>项目名称：</w:t>
      </w:r>
    </w:p>
    <w:p w:rsidR="00BE3A28" w:rsidRDefault="00631E6E">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BE3A28" w:rsidRDefault="00631E6E">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BE3A28" w:rsidRDefault="00631E6E">
      <w:pPr>
        <w:spacing w:line="360" w:lineRule="auto"/>
        <w:ind w:leftChars="-85" w:left="-178" w:firstLine="480"/>
        <w:rPr>
          <w:rFonts w:ascii="宋体" w:hAnsi="宋体"/>
          <w:szCs w:val="21"/>
          <w:u w:val="single"/>
        </w:rPr>
      </w:pPr>
      <w:r>
        <w:rPr>
          <w:rFonts w:ascii="宋体" w:hAnsi="宋体" w:hint="eastAsia"/>
          <w:szCs w:val="21"/>
        </w:rPr>
        <w:t>乙    方：</w:t>
      </w:r>
    </w:p>
    <w:p w:rsidR="00BE3A28" w:rsidRDefault="00631E6E">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BE3A28" w:rsidRDefault="00631E6E">
      <w:pPr>
        <w:spacing w:line="360" w:lineRule="auto"/>
        <w:rPr>
          <w:rFonts w:ascii="宋体" w:hAnsi="宋体"/>
          <w:szCs w:val="21"/>
        </w:rPr>
      </w:pPr>
      <w:r>
        <w:rPr>
          <w:rFonts w:ascii="宋体" w:hAnsi="宋体" w:hint="eastAsia"/>
          <w:szCs w:val="21"/>
        </w:rPr>
        <w:t xml:space="preserve">　　(一)　应严格遵守国家关于市场准入、项目招标投标和市场活动等有关法律、法规，相关政策，以及廉政建设的各项规定。</w:t>
      </w:r>
    </w:p>
    <w:p w:rsidR="00BE3A28" w:rsidRDefault="00631E6E">
      <w:pPr>
        <w:spacing w:line="360" w:lineRule="auto"/>
        <w:rPr>
          <w:rFonts w:ascii="宋体" w:hAnsi="宋体"/>
          <w:szCs w:val="21"/>
        </w:rPr>
      </w:pPr>
      <w:r>
        <w:rPr>
          <w:rFonts w:ascii="宋体" w:hAnsi="宋体" w:hint="eastAsia"/>
          <w:szCs w:val="21"/>
        </w:rPr>
        <w:t xml:space="preserve">　　(二)　严格执行项目合同文件，自觉按合同办事。</w:t>
      </w:r>
    </w:p>
    <w:p w:rsidR="00BE3A28" w:rsidRDefault="00631E6E">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BE3A28" w:rsidRDefault="00631E6E">
      <w:pPr>
        <w:spacing w:line="360" w:lineRule="auto"/>
        <w:ind w:firstLine="480"/>
        <w:rPr>
          <w:rFonts w:ascii="宋体" w:hAnsi="宋体"/>
          <w:szCs w:val="21"/>
        </w:rPr>
      </w:pPr>
      <w:r>
        <w:rPr>
          <w:rFonts w:ascii="宋体" w:hAnsi="宋体" w:hint="eastAsia"/>
          <w:szCs w:val="21"/>
        </w:rPr>
        <w:t>(四)　发现对方在业务活动中有违规、违纪、违法行为的，应及时提醒对方，情节严重的，应向其上级主管部门或纪检监察、司法等有关机关举报。</w:t>
      </w:r>
    </w:p>
    <w:p w:rsidR="00BE3A28" w:rsidRDefault="00631E6E">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BE3A28" w:rsidRDefault="00631E6E">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BE3A28" w:rsidRDefault="00631E6E">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BE3A28" w:rsidRDefault="00631E6E">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BE3A28" w:rsidRDefault="00631E6E">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BE3A28" w:rsidRDefault="00631E6E">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BE3A28" w:rsidRDefault="00631E6E">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BE3A28" w:rsidRDefault="00631E6E">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BE3A28" w:rsidRDefault="00631E6E">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BE3A28" w:rsidRDefault="00631E6E">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BE3A28" w:rsidRDefault="00631E6E">
      <w:pPr>
        <w:spacing w:line="360" w:lineRule="auto"/>
        <w:rPr>
          <w:rFonts w:ascii="宋体" w:hAnsi="宋体"/>
          <w:szCs w:val="21"/>
        </w:rPr>
      </w:pPr>
      <w:r>
        <w:rPr>
          <w:rFonts w:ascii="宋体" w:hAnsi="宋体" w:hint="eastAsia"/>
          <w:szCs w:val="21"/>
        </w:rPr>
        <w:lastRenderedPageBreak/>
        <w:t xml:space="preserve">　　(二)　不准以任何理由为甲方和相关单位报销应由对方或个人支付的费用。</w:t>
      </w:r>
    </w:p>
    <w:p w:rsidR="00BE3A28" w:rsidRDefault="00631E6E">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不准接受或暗示为甲方、相关单位或个人装修住房、婚丧嫁娶、配偶子女的工作安排以及出国（境）、旅游等提供方便。</w:t>
      </w:r>
    </w:p>
    <w:p w:rsidR="00BE3A28" w:rsidRDefault="00631E6E">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BE3A28" w:rsidRDefault="00631E6E">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BE3A28" w:rsidRDefault="00631E6E">
      <w:pPr>
        <w:spacing w:line="360" w:lineRule="auto"/>
        <w:ind w:firstLine="48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BE3A28" w:rsidRDefault="00631E6E">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BE3A28" w:rsidRDefault="00631E6E">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BE3A28" w:rsidRDefault="00631E6E">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BE3A28" w:rsidRDefault="00631E6E">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BE3A28" w:rsidRDefault="00BE3A28">
      <w:pPr>
        <w:adjustRightInd w:val="0"/>
        <w:snapToGrid w:val="0"/>
        <w:spacing w:line="360" w:lineRule="auto"/>
        <w:ind w:left="620"/>
        <w:rPr>
          <w:rFonts w:ascii="宋体" w:hAnsi="宋体"/>
          <w:szCs w:val="21"/>
        </w:rPr>
      </w:pPr>
    </w:p>
    <w:p w:rsidR="00BE3A28" w:rsidRDefault="00631E6E">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BE3A28" w:rsidRDefault="00631E6E">
      <w:pPr>
        <w:adjustRightInd w:val="0"/>
        <w:snapToGrid w:val="0"/>
        <w:spacing w:line="360" w:lineRule="auto"/>
        <w:rPr>
          <w:rFonts w:ascii="宋体" w:hAnsi="宋体"/>
          <w:szCs w:val="21"/>
        </w:rPr>
      </w:pPr>
      <w:r>
        <w:rPr>
          <w:rFonts w:ascii="宋体" w:hAnsi="宋体" w:hint="eastAsia"/>
          <w:szCs w:val="21"/>
        </w:rPr>
        <w:t xml:space="preserve">　　　 　　　                           </w:t>
      </w:r>
    </w:p>
    <w:p w:rsidR="00BE3A28" w:rsidRDefault="00631E6E">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BE3A28" w:rsidRDefault="00BE3A28">
      <w:pPr>
        <w:adjustRightInd w:val="0"/>
        <w:snapToGrid w:val="0"/>
        <w:spacing w:line="360" w:lineRule="auto"/>
        <w:ind w:leftChars="-1" w:left="-2"/>
        <w:rPr>
          <w:rFonts w:ascii="宋体" w:hAnsi="宋体"/>
          <w:szCs w:val="21"/>
        </w:rPr>
      </w:pPr>
    </w:p>
    <w:p w:rsidR="00BE3A28" w:rsidRDefault="00631E6E">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BE3A28" w:rsidRDefault="00BE3A28">
      <w:pPr>
        <w:spacing w:line="360" w:lineRule="auto"/>
        <w:ind w:firstLineChars="200" w:firstLine="420"/>
        <w:rPr>
          <w:szCs w:val="21"/>
        </w:rPr>
      </w:pPr>
    </w:p>
    <w:p w:rsidR="00BE3A28" w:rsidRDefault="00631E6E">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BE3A28" w:rsidRDefault="00631E6E">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BE3A28" w:rsidRDefault="00BE3A28" w:rsidP="00074AAC">
      <w:pPr>
        <w:widowControl/>
        <w:spacing w:beforeLines="50" w:line="360" w:lineRule="auto"/>
        <w:jc w:val="left"/>
        <w:rPr>
          <w:rFonts w:ascii="宋体" w:hAnsi="宋体"/>
          <w:szCs w:val="21"/>
        </w:rPr>
      </w:pPr>
    </w:p>
    <w:p w:rsidR="00BE3A28" w:rsidRDefault="00BE3A28">
      <w:pPr>
        <w:spacing w:line="360" w:lineRule="auto"/>
      </w:pPr>
    </w:p>
    <w:bookmarkEnd w:id="0"/>
    <w:p w:rsidR="00BE3A28" w:rsidRDefault="00BE3A28">
      <w:pPr>
        <w:spacing w:line="360" w:lineRule="auto"/>
      </w:pPr>
    </w:p>
    <w:sectPr w:rsidR="00BE3A28" w:rsidSect="000C1A0B">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0760" w:rsidRDefault="000C0760">
      <w:r>
        <w:separator/>
      </w:r>
    </w:p>
  </w:endnote>
  <w:endnote w:type="continuationSeparator" w:id="1">
    <w:p w:rsidR="000C0760" w:rsidRDefault="000C07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0760" w:rsidRDefault="000C0760">
      <w:r>
        <w:separator/>
      </w:r>
    </w:p>
  </w:footnote>
  <w:footnote w:type="continuationSeparator" w:id="1">
    <w:p w:rsidR="000C0760" w:rsidRDefault="000C07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A28" w:rsidRDefault="00BE3A28">
    <w:pPr>
      <w:pStyle w:val="a6"/>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10"/>
    <w:multiLevelType w:val="multilevel"/>
    <w:tmpl w:val="00000010"/>
    <w:lvl w:ilvl="0">
      <w:start w:val="1"/>
      <w:numFmt w:val="decimal"/>
      <w:lvlText w:val="%1)"/>
      <w:lvlJc w:val="left"/>
      <w:pPr>
        <w:ind w:left="92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06072E5"/>
    <w:multiLevelType w:val="multilevel"/>
    <w:tmpl w:val="106072E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3"/>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25CA8"/>
    <w:rsid w:val="00031AFE"/>
    <w:rsid w:val="00066221"/>
    <w:rsid w:val="00071ECE"/>
    <w:rsid w:val="00074AAC"/>
    <w:rsid w:val="0008260E"/>
    <w:rsid w:val="000A5F96"/>
    <w:rsid w:val="000C0760"/>
    <w:rsid w:val="000C1A0B"/>
    <w:rsid w:val="0011434E"/>
    <w:rsid w:val="001460B9"/>
    <w:rsid w:val="00153E7D"/>
    <w:rsid w:val="00160C78"/>
    <w:rsid w:val="00185B7B"/>
    <w:rsid w:val="00186D50"/>
    <w:rsid w:val="001A11CD"/>
    <w:rsid w:val="001B7EC7"/>
    <w:rsid w:val="001C4C9C"/>
    <w:rsid w:val="002426E3"/>
    <w:rsid w:val="002447D0"/>
    <w:rsid w:val="0025292A"/>
    <w:rsid w:val="00254D77"/>
    <w:rsid w:val="0028340A"/>
    <w:rsid w:val="002A6999"/>
    <w:rsid w:val="002B7086"/>
    <w:rsid w:val="002D0F0F"/>
    <w:rsid w:val="002D3099"/>
    <w:rsid w:val="00312575"/>
    <w:rsid w:val="00315B09"/>
    <w:rsid w:val="00321C50"/>
    <w:rsid w:val="0034408A"/>
    <w:rsid w:val="0036640D"/>
    <w:rsid w:val="00391E1C"/>
    <w:rsid w:val="003A6A6C"/>
    <w:rsid w:val="003D1B7A"/>
    <w:rsid w:val="003D44B4"/>
    <w:rsid w:val="003E1C01"/>
    <w:rsid w:val="0043201F"/>
    <w:rsid w:val="004B3F63"/>
    <w:rsid w:val="004B4664"/>
    <w:rsid w:val="004B70B2"/>
    <w:rsid w:val="004C0799"/>
    <w:rsid w:val="004F1457"/>
    <w:rsid w:val="005520EA"/>
    <w:rsid w:val="0058743A"/>
    <w:rsid w:val="005B6024"/>
    <w:rsid w:val="005C0E1B"/>
    <w:rsid w:val="005C2BE8"/>
    <w:rsid w:val="005D7BBB"/>
    <w:rsid w:val="005E25A3"/>
    <w:rsid w:val="00610BEE"/>
    <w:rsid w:val="00621742"/>
    <w:rsid w:val="00624EC7"/>
    <w:rsid w:val="00630374"/>
    <w:rsid w:val="00631E6E"/>
    <w:rsid w:val="00674661"/>
    <w:rsid w:val="006B131B"/>
    <w:rsid w:val="006E0A09"/>
    <w:rsid w:val="006E2994"/>
    <w:rsid w:val="007E3310"/>
    <w:rsid w:val="007F02A4"/>
    <w:rsid w:val="00813695"/>
    <w:rsid w:val="008170D4"/>
    <w:rsid w:val="00852CDD"/>
    <w:rsid w:val="00870552"/>
    <w:rsid w:val="00884C06"/>
    <w:rsid w:val="00887513"/>
    <w:rsid w:val="008E2B4C"/>
    <w:rsid w:val="0092527E"/>
    <w:rsid w:val="0096520E"/>
    <w:rsid w:val="00974CB3"/>
    <w:rsid w:val="009D600F"/>
    <w:rsid w:val="009F4BD9"/>
    <w:rsid w:val="00A01E88"/>
    <w:rsid w:val="00A1021A"/>
    <w:rsid w:val="00A73F43"/>
    <w:rsid w:val="00A754F5"/>
    <w:rsid w:val="00A865A4"/>
    <w:rsid w:val="00A9094E"/>
    <w:rsid w:val="00A93B2C"/>
    <w:rsid w:val="00AD0F1C"/>
    <w:rsid w:val="00AD1C7C"/>
    <w:rsid w:val="00AE7CF2"/>
    <w:rsid w:val="00AF281A"/>
    <w:rsid w:val="00AF4B2B"/>
    <w:rsid w:val="00B05D4A"/>
    <w:rsid w:val="00B5385E"/>
    <w:rsid w:val="00B80FA3"/>
    <w:rsid w:val="00B85589"/>
    <w:rsid w:val="00B94F96"/>
    <w:rsid w:val="00BA3A5F"/>
    <w:rsid w:val="00BB2342"/>
    <w:rsid w:val="00BC1AB4"/>
    <w:rsid w:val="00BD01F7"/>
    <w:rsid w:val="00BE3A28"/>
    <w:rsid w:val="00C04F7A"/>
    <w:rsid w:val="00C339F0"/>
    <w:rsid w:val="00C64B4A"/>
    <w:rsid w:val="00C84567"/>
    <w:rsid w:val="00CD3833"/>
    <w:rsid w:val="00D0156D"/>
    <w:rsid w:val="00D924EC"/>
    <w:rsid w:val="00DD2D7B"/>
    <w:rsid w:val="00E13887"/>
    <w:rsid w:val="00E50330"/>
    <w:rsid w:val="00E52A6A"/>
    <w:rsid w:val="00E66B8A"/>
    <w:rsid w:val="00EB3A5C"/>
    <w:rsid w:val="00EB57A9"/>
    <w:rsid w:val="00EC2817"/>
    <w:rsid w:val="00F157D4"/>
    <w:rsid w:val="00F43BA9"/>
    <w:rsid w:val="00FB5BBC"/>
    <w:rsid w:val="799038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C1A0B"/>
    <w:pPr>
      <w:widowControl w:val="0"/>
      <w:jc w:val="both"/>
    </w:pPr>
    <w:rPr>
      <w:rFonts w:ascii="Times New Roman" w:hAnsi="Times New Roman" w:cs="Times New Roman"/>
      <w:kern w:val="2"/>
      <w:sz w:val="21"/>
    </w:rPr>
  </w:style>
  <w:style w:type="paragraph" w:styleId="1">
    <w:name w:val="heading 1"/>
    <w:basedOn w:val="a0"/>
    <w:next w:val="a0"/>
    <w:link w:val="1Char"/>
    <w:uiPriority w:val="9"/>
    <w:qFormat/>
    <w:rsid w:val="000C1A0B"/>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0C1A0B"/>
    <w:pPr>
      <w:jc w:val="left"/>
    </w:pPr>
  </w:style>
  <w:style w:type="paragraph" w:styleId="a5">
    <w:name w:val="footer"/>
    <w:basedOn w:val="a0"/>
    <w:link w:val="Char0"/>
    <w:uiPriority w:val="99"/>
    <w:qFormat/>
    <w:rsid w:val="000C1A0B"/>
    <w:pPr>
      <w:tabs>
        <w:tab w:val="center" w:pos="4153"/>
        <w:tab w:val="right" w:pos="8306"/>
      </w:tabs>
      <w:snapToGrid w:val="0"/>
      <w:jc w:val="left"/>
    </w:pPr>
    <w:rPr>
      <w:sz w:val="18"/>
      <w:szCs w:val="18"/>
    </w:rPr>
  </w:style>
  <w:style w:type="paragraph" w:styleId="a6">
    <w:name w:val="header"/>
    <w:basedOn w:val="a0"/>
    <w:link w:val="Char1"/>
    <w:uiPriority w:val="99"/>
    <w:qFormat/>
    <w:rsid w:val="000C1A0B"/>
    <w:pPr>
      <w:tabs>
        <w:tab w:val="center" w:pos="4153"/>
        <w:tab w:val="right" w:pos="8306"/>
      </w:tabs>
      <w:snapToGrid w:val="0"/>
      <w:jc w:val="center"/>
    </w:pPr>
    <w:rPr>
      <w:sz w:val="18"/>
      <w:szCs w:val="18"/>
    </w:rPr>
  </w:style>
  <w:style w:type="paragraph" w:styleId="2">
    <w:name w:val="Body Text 2"/>
    <w:basedOn w:val="a0"/>
    <w:link w:val="2Char"/>
    <w:qFormat/>
    <w:rsid w:val="000C1A0B"/>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0C1A0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7">
    <w:name w:val="annotation subject"/>
    <w:basedOn w:val="a4"/>
    <w:next w:val="a4"/>
    <w:link w:val="Char2"/>
    <w:uiPriority w:val="99"/>
    <w:semiHidden/>
    <w:unhideWhenUsed/>
    <w:rsid w:val="000C1A0B"/>
    <w:rPr>
      <w:b/>
      <w:bCs/>
    </w:rPr>
  </w:style>
  <w:style w:type="table" w:styleId="a8">
    <w:name w:val="Table Grid"/>
    <w:basedOn w:val="a2"/>
    <w:qFormat/>
    <w:rsid w:val="000C1A0B"/>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qFormat/>
    <w:rsid w:val="000C1A0B"/>
    <w:rPr>
      <w:rFonts w:ascii="Verdana" w:hAnsi="Verdana" w:cs="Verdana" w:hint="default"/>
      <w:i/>
      <w:color w:val="273337"/>
      <w:sz w:val="18"/>
      <w:szCs w:val="18"/>
    </w:rPr>
  </w:style>
  <w:style w:type="character" w:styleId="aa">
    <w:name w:val="annotation reference"/>
    <w:basedOn w:val="a1"/>
    <w:uiPriority w:val="99"/>
    <w:semiHidden/>
    <w:unhideWhenUsed/>
    <w:qFormat/>
    <w:rsid w:val="000C1A0B"/>
    <w:rPr>
      <w:sz w:val="21"/>
      <w:szCs w:val="21"/>
    </w:rPr>
  </w:style>
  <w:style w:type="character" w:customStyle="1" w:styleId="1Char">
    <w:name w:val="标题 1 Char"/>
    <w:basedOn w:val="a1"/>
    <w:link w:val="1"/>
    <w:qFormat/>
    <w:rsid w:val="000C1A0B"/>
    <w:rPr>
      <w:rFonts w:ascii="Times New Roman" w:eastAsia="宋体" w:hAnsi="Times New Roman" w:cs="Times New Roman"/>
      <w:b/>
      <w:kern w:val="44"/>
      <w:sz w:val="44"/>
      <w:szCs w:val="20"/>
    </w:rPr>
  </w:style>
  <w:style w:type="character" w:customStyle="1" w:styleId="Char1">
    <w:name w:val="页眉 Char"/>
    <w:basedOn w:val="a1"/>
    <w:link w:val="a6"/>
    <w:uiPriority w:val="99"/>
    <w:rsid w:val="000C1A0B"/>
    <w:rPr>
      <w:rFonts w:ascii="Times New Roman" w:eastAsia="宋体" w:hAnsi="Times New Roman" w:cs="Times New Roman"/>
      <w:sz w:val="18"/>
      <w:szCs w:val="18"/>
    </w:rPr>
  </w:style>
  <w:style w:type="paragraph" w:styleId="ab">
    <w:name w:val="List Paragraph"/>
    <w:basedOn w:val="a0"/>
    <w:link w:val="Char3"/>
    <w:uiPriority w:val="34"/>
    <w:qFormat/>
    <w:rsid w:val="000C1A0B"/>
    <w:pPr>
      <w:ind w:firstLineChars="200" w:firstLine="420"/>
    </w:pPr>
  </w:style>
  <w:style w:type="paragraph" w:customStyle="1" w:styleId="ac">
    <w:name w:val="目录"/>
    <w:basedOn w:val="a0"/>
    <w:qFormat/>
    <w:rsid w:val="000C1A0B"/>
    <w:pPr>
      <w:widowControl/>
      <w:jc w:val="center"/>
    </w:pPr>
    <w:rPr>
      <w:rFonts w:ascii="宋体"/>
      <w:b/>
      <w:kern w:val="0"/>
      <w:sz w:val="36"/>
    </w:rPr>
  </w:style>
  <w:style w:type="paragraph" w:customStyle="1" w:styleId="310">
    <w:name w:val="样式 3 10 磅"/>
    <w:qFormat/>
    <w:rsid w:val="000C1A0B"/>
    <w:pPr>
      <w:widowControl w:val="0"/>
      <w:jc w:val="both"/>
    </w:pPr>
    <w:rPr>
      <w:rFonts w:cs="Arial"/>
      <w:kern w:val="2"/>
      <w:sz w:val="21"/>
      <w:szCs w:val="24"/>
    </w:rPr>
  </w:style>
  <w:style w:type="character" w:customStyle="1" w:styleId="Char3">
    <w:name w:val="列出段落 Char"/>
    <w:link w:val="ab"/>
    <w:uiPriority w:val="34"/>
    <w:qFormat/>
    <w:rsid w:val="000C1A0B"/>
    <w:rPr>
      <w:rFonts w:ascii="Times New Roman" w:eastAsia="宋体" w:hAnsi="Times New Roman" w:cs="Times New Roman"/>
      <w:szCs w:val="20"/>
    </w:rPr>
  </w:style>
  <w:style w:type="table" w:customStyle="1" w:styleId="TableGrid">
    <w:name w:val="TableGrid"/>
    <w:qFormat/>
    <w:rsid w:val="000C1A0B"/>
    <w:rPr>
      <w:sz w:val="22"/>
      <w:lang w:eastAsia="en-US"/>
    </w:rPr>
    <w:tblPr>
      <w:tblCellMar>
        <w:top w:w="0" w:type="dxa"/>
        <w:left w:w="0" w:type="dxa"/>
        <w:bottom w:w="0" w:type="dxa"/>
        <w:right w:w="0" w:type="dxa"/>
      </w:tblCellMar>
    </w:tblPr>
  </w:style>
  <w:style w:type="character" w:customStyle="1" w:styleId="Char0">
    <w:name w:val="页脚 Char"/>
    <w:basedOn w:val="a1"/>
    <w:link w:val="a5"/>
    <w:uiPriority w:val="99"/>
    <w:rsid w:val="000C1A0B"/>
    <w:rPr>
      <w:rFonts w:ascii="Times New Roman" w:eastAsia="宋体" w:hAnsi="Times New Roman" w:cs="Times New Roman"/>
      <w:sz w:val="18"/>
      <w:szCs w:val="18"/>
    </w:rPr>
  </w:style>
  <w:style w:type="paragraph" w:customStyle="1" w:styleId="ad">
    <w:name w:val="标准正文"/>
    <w:basedOn w:val="a0"/>
    <w:qFormat/>
    <w:rsid w:val="000C1A0B"/>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0C1A0B"/>
    <w:rPr>
      <w:rFonts w:ascii="Calibri" w:eastAsia="宋体" w:hAnsi="Calibri" w:cs="Times New Roman"/>
      <w:kern w:val="0"/>
      <w:sz w:val="24"/>
      <w:szCs w:val="24"/>
      <w:lang w:eastAsia="en-US" w:bidi="en-US"/>
    </w:rPr>
  </w:style>
  <w:style w:type="paragraph" w:customStyle="1" w:styleId="10">
    <w:name w:val="列出段落1"/>
    <w:basedOn w:val="a0"/>
    <w:qFormat/>
    <w:rsid w:val="000C1A0B"/>
    <w:pPr>
      <w:ind w:firstLineChars="200" w:firstLine="420"/>
    </w:pPr>
    <w:rPr>
      <w:szCs w:val="24"/>
    </w:rPr>
  </w:style>
  <w:style w:type="paragraph" w:customStyle="1" w:styleId="11">
    <w:name w:val="无间隔1"/>
    <w:qFormat/>
    <w:rsid w:val="000C1A0B"/>
    <w:pPr>
      <w:widowControl w:val="0"/>
      <w:jc w:val="both"/>
    </w:pPr>
    <w:rPr>
      <w:rFonts w:ascii="Times New Roman" w:hAnsi="Times New Roman" w:cs="Times New Roman"/>
      <w:kern w:val="2"/>
      <w:sz w:val="21"/>
      <w:szCs w:val="24"/>
    </w:rPr>
  </w:style>
  <w:style w:type="paragraph" w:customStyle="1" w:styleId="a">
    <w:name w:val="正文 + 华文中宋"/>
    <w:basedOn w:val="a0"/>
    <w:rsid w:val="000C1A0B"/>
    <w:pPr>
      <w:numPr>
        <w:numId w:val="1"/>
      </w:numPr>
    </w:pPr>
    <w:rPr>
      <w:sz w:val="24"/>
      <w:szCs w:val="24"/>
    </w:rPr>
  </w:style>
  <w:style w:type="paragraph" w:customStyle="1" w:styleId="ae">
    <w:name w:val="正文段落样式"/>
    <w:basedOn w:val="a0"/>
    <w:qFormat/>
    <w:rsid w:val="000C1A0B"/>
    <w:pPr>
      <w:spacing w:after="120" w:line="360" w:lineRule="auto"/>
      <w:ind w:firstLineChars="257" w:firstLine="514"/>
    </w:pPr>
    <w:rPr>
      <w:rFonts w:cs="宋体"/>
      <w:bCs/>
      <w:sz w:val="20"/>
    </w:rPr>
  </w:style>
  <w:style w:type="paragraph" w:customStyle="1" w:styleId="af">
    <w:name w:val="定义内容"/>
    <w:basedOn w:val="ae"/>
    <w:rsid w:val="000C1A0B"/>
    <w:rPr>
      <w:b/>
      <w:sz w:val="28"/>
    </w:rPr>
  </w:style>
  <w:style w:type="character" w:customStyle="1" w:styleId="HTMLChar">
    <w:name w:val="HTML 预设格式 Char"/>
    <w:basedOn w:val="a1"/>
    <w:link w:val="HTML"/>
    <w:uiPriority w:val="99"/>
    <w:rsid w:val="000C1A0B"/>
    <w:rPr>
      <w:rFonts w:ascii="宋体" w:hAnsi="宋体"/>
      <w:kern w:val="0"/>
      <w:sz w:val="24"/>
      <w:szCs w:val="24"/>
    </w:rPr>
  </w:style>
  <w:style w:type="character" w:customStyle="1" w:styleId="Char">
    <w:name w:val="批注文字 Char"/>
    <w:basedOn w:val="a1"/>
    <w:link w:val="a4"/>
    <w:uiPriority w:val="99"/>
    <w:qFormat/>
    <w:rsid w:val="000C1A0B"/>
    <w:rPr>
      <w:rFonts w:ascii="Times New Roman" w:hAnsi="Times New Roman" w:cs="Times New Roman"/>
      <w:szCs w:val="20"/>
    </w:rPr>
  </w:style>
  <w:style w:type="character" w:customStyle="1" w:styleId="Char2">
    <w:name w:val="批注主题 Char"/>
    <w:basedOn w:val="Char"/>
    <w:link w:val="a7"/>
    <w:uiPriority w:val="99"/>
    <w:semiHidden/>
    <w:rsid w:val="000C1A0B"/>
    <w:rPr>
      <w:rFonts w:ascii="Times New Roman" w:hAnsi="Times New Roman" w:cs="Times New Roman"/>
      <w:b/>
      <w:bCs/>
      <w:szCs w:val="20"/>
    </w:rPr>
  </w:style>
  <w:style w:type="paragraph" w:customStyle="1" w:styleId="12">
    <w:name w:val="修订1"/>
    <w:hidden/>
    <w:uiPriority w:val="99"/>
    <w:semiHidden/>
    <w:qFormat/>
    <w:rsid w:val="000C1A0B"/>
    <w:rPr>
      <w:rFonts w:ascii="Times New Roman" w:hAnsi="Times New Roman" w:cs="Times New Roman"/>
      <w:kern w:val="2"/>
      <w:sz w:val="21"/>
    </w:rPr>
  </w:style>
</w:styles>
</file>

<file path=word/webSettings.xml><?xml version="1.0" encoding="utf-8"?>
<w:webSettings xmlns:r="http://schemas.openxmlformats.org/officeDocument/2006/relationships" xmlns:w="http://schemas.openxmlformats.org/wordprocessingml/2006/main">
  <w:divs>
    <w:div w:id="258224241">
      <w:bodyDiv w:val="1"/>
      <w:marLeft w:val="0"/>
      <w:marRight w:val="0"/>
      <w:marTop w:val="0"/>
      <w:marBottom w:val="0"/>
      <w:divBdr>
        <w:top w:val="none" w:sz="0" w:space="0" w:color="auto"/>
        <w:left w:val="none" w:sz="0" w:space="0" w:color="auto"/>
        <w:bottom w:val="none" w:sz="0" w:space="0" w:color="auto"/>
        <w:right w:val="none" w:sz="0" w:space="0" w:color="auto"/>
      </w:divBdr>
    </w:div>
    <w:div w:id="21333595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10.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11.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12.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13.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4.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5.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16.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2.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3.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4.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5.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6.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7.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8.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9.xml><?xml version="1.0" encoding="utf-8"?>
<ds:datastoreItem xmlns:ds="http://schemas.openxmlformats.org/officeDocument/2006/customXml" ds:itemID="{53B0CE74-A8D2-41AD-AEF7-FD33700AB05A}">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13</Pages>
  <Words>1337</Words>
  <Characters>7626</Characters>
  <Application>Microsoft Office Word</Application>
  <DocSecurity>0</DocSecurity>
  <Lines>63</Lines>
  <Paragraphs>17</Paragraphs>
  <ScaleCrop>false</ScaleCrop>
  <Company>Microsoft</Company>
  <LinksUpToDate>false</LinksUpToDate>
  <CharactersWithSpaces>8946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50</cp:revision>
  <dcterms:created xsi:type="dcterms:W3CDTF">2025-10-24T09:59:00Z</dcterms:created>
  <dcterms:modified xsi:type="dcterms:W3CDTF">2025-11-18T01:34:00Z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b966880a58884b01a5dc02069fd9f91d_23</vt:lpwstr>
  </property>
  <property fmtid="{D5CDD505-2E9C-101B-9397-08002B2CF9AE}" pid="3" name="KSOTemplateDocerSaveRecord">
    <vt:lpwstr>eyJoZGlkIjoiYWY4YzZhM2ZjNzE4ZGY4NjU4NTNkMjI2Njg5NjQyZmEiLCJ1c2VySWQiOiIzMjE2MzQwMTcifQ==</vt:lpwstr>
  </property>
  <property fmtid="{D5CDD505-2E9C-101B-9397-08002B2CF9AE}" pid="4" name="KSOProductBuildVer">
    <vt:lpwstr>2052-12.1.0.23125</vt:lpwstr>
  </property>
</Properties>
</file>